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6BB9" w:rsidRPr="00E01B16" w:rsidRDefault="00356BB9" w:rsidP="008B0E86">
      <w:pPr>
        <w:ind w:left="2160" w:hanging="2160"/>
        <w:rPr>
          <w:b/>
          <w:szCs w:val="24"/>
        </w:rPr>
      </w:pPr>
      <w:r>
        <w:rPr>
          <w:b/>
          <w:sz w:val="32"/>
          <w:szCs w:val="32"/>
        </w:rPr>
        <w:t>CHAPTER 7</w:t>
      </w:r>
      <w:r w:rsidRPr="00E01B16">
        <w:rPr>
          <w:b/>
          <w:sz w:val="32"/>
          <w:szCs w:val="32"/>
        </w:rPr>
        <w:t>: MANAGEMENT, LEADERSHIP, AND</w:t>
      </w:r>
      <w:r>
        <w:rPr>
          <w:b/>
          <w:sz w:val="32"/>
          <w:szCs w:val="32"/>
        </w:rPr>
        <w:t xml:space="preserve"> </w:t>
      </w:r>
      <w:r w:rsidRPr="00E01B16">
        <w:rPr>
          <w:b/>
          <w:sz w:val="32"/>
          <w:szCs w:val="32"/>
        </w:rPr>
        <w:t>THE INTERNAL ORGANIZATION</w:t>
      </w:r>
    </w:p>
    <w:p w:rsidR="00356BB9" w:rsidRPr="006E16FE" w:rsidRDefault="00356BB9" w:rsidP="008B0E86">
      <w:pPr>
        <w:ind w:left="1440" w:hanging="1440"/>
        <w:rPr>
          <w:sz w:val="28"/>
          <w:szCs w:val="24"/>
        </w:rPr>
      </w:pPr>
    </w:p>
    <w:p w:rsidR="00356BB9" w:rsidRPr="006E16FE" w:rsidRDefault="00356BB9" w:rsidP="008B0E86">
      <w:pPr>
        <w:ind w:left="1440" w:hanging="1440"/>
        <w:rPr>
          <w:sz w:val="28"/>
          <w:szCs w:val="24"/>
        </w:rPr>
      </w:pPr>
    </w:p>
    <w:p w:rsidR="00356BB9" w:rsidRDefault="00356BB9" w:rsidP="008B0E86">
      <w:pPr>
        <w:rPr>
          <w:b/>
          <w:sz w:val="28"/>
          <w:szCs w:val="28"/>
        </w:rPr>
      </w:pPr>
      <w:r>
        <w:rPr>
          <w:b/>
          <w:sz w:val="28"/>
          <w:szCs w:val="28"/>
        </w:rPr>
        <w:t xml:space="preserve">Chapter </w:t>
      </w:r>
      <w:r w:rsidRPr="00E61F8E">
        <w:rPr>
          <w:b/>
          <w:sz w:val="28"/>
          <w:szCs w:val="28"/>
        </w:rPr>
        <w:t>Overview</w:t>
      </w:r>
    </w:p>
    <w:p w:rsidR="00356BB9" w:rsidRDefault="00356BB9" w:rsidP="008B0E86">
      <w:pPr>
        <w:rPr>
          <w:b/>
          <w:sz w:val="28"/>
          <w:szCs w:val="28"/>
        </w:rPr>
      </w:pPr>
    </w:p>
    <w:p w:rsidR="00356BB9" w:rsidRDefault="00356BB9" w:rsidP="008B0E86">
      <w:r w:rsidRPr="00724A2F">
        <w:t>This chapter begins by examining how successful organizations use management to turn visions into reality. It describes the levels of management, the skills that managers need, and the functions that managers perform. The chapter explains how the first of these functions, planning, helps managers meet the challenges of a rapidly changing business environment and develop strategies that guide a company’s future. Other sections of the chapter explore the types of decisions that managers make, the role of managers as leaders, and the importance of corporate culture. The chapter concludes by examining the second function of management—organizing.</w:t>
      </w:r>
    </w:p>
    <w:p w:rsidR="00356BB9" w:rsidRPr="007B70E5" w:rsidRDefault="00356BB9" w:rsidP="008B0E86">
      <w:pPr>
        <w:rPr>
          <w:b/>
          <w:sz w:val="28"/>
          <w:szCs w:val="28"/>
        </w:rPr>
      </w:pPr>
    </w:p>
    <w:p w:rsidR="00356BB9" w:rsidRPr="00E61F8E" w:rsidRDefault="00356BB9" w:rsidP="008B0E86">
      <w:pPr>
        <w:rPr>
          <w:sz w:val="28"/>
          <w:szCs w:val="28"/>
        </w:rPr>
      </w:pPr>
    </w:p>
    <w:p w:rsidR="00356BB9" w:rsidRPr="00E01B16" w:rsidRDefault="00356BB9">
      <w:pPr>
        <w:rPr>
          <w:b/>
          <w:sz w:val="28"/>
          <w:szCs w:val="28"/>
        </w:rPr>
      </w:pPr>
      <w:r w:rsidRPr="00E01B16">
        <w:rPr>
          <w:b/>
          <w:sz w:val="28"/>
          <w:szCs w:val="28"/>
        </w:rPr>
        <w:t>Glossary of Key Terms</w:t>
      </w:r>
    </w:p>
    <w:p w:rsidR="00356BB9" w:rsidRDefault="00356BB9" w:rsidP="008B0E86">
      <w:pPr>
        <w:pStyle w:val="GD"/>
        <w:keepLines w:val="0"/>
        <w:spacing w:before="0" w:line="240" w:lineRule="auto"/>
        <w:rPr>
          <w:rFonts w:ascii="Bookman Old Style" w:hAnsi="Bookman Old Style"/>
          <w:b/>
          <w:color w:val="000000"/>
          <w:sz w:val="24"/>
          <w:szCs w:val="24"/>
        </w:rPr>
      </w:pPr>
    </w:p>
    <w:p w:rsidR="00356BB9" w:rsidRPr="0081246B" w:rsidRDefault="00356BB9" w:rsidP="008B0E86">
      <w:pPr>
        <w:pStyle w:val="GD"/>
        <w:keepLines w:val="0"/>
        <w:spacing w:before="0" w:line="240" w:lineRule="auto"/>
        <w:rPr>
          <w:rFonts w:ascii="Bookman Old Style" w:hAnsi="Bookman Old Style"/>
          <w:color w:val="000000"/>
          <w:sz w:val="24"/>
          <w:szCs w:val="24"/>
        </w:rPr>
      </w:pPr>
      <w:r>
        <w:rPr>
          <w:rFonts w:ascii="Bookman Old Style" w:hAnsi="Bookman Old Style"/>
          <w:b/>
          <w:color w:val="000000"/>
          <w:sz w:val="24"/>
          <w:szCs w:val="24"/>
        </w:rPr>
        <w:t>C</w:t>
      </w:r>
      <w:r w:rsidRPr="0081246B">
        <w:rPr>
          <w:rFonts w:ascii="Bookman Old Style" w:hAnsi="Bookman Old Style"/>
          <w:b/>
          <w:color w:val="000000"/>
          <w:sz w:val="24"/>
          <w:szCs w:val="24"/>
        </w:rPr>
        <w:t>ontrolling</w:t>
      </w:r>
      <w:r>
        <w:rPr>
          <w:rFonts w:ascii="Bookman Old Style" w:hAnsi="Bookman Old Style"/>
          <w:b/>
          <w:color w:val="000000"/>
          <w:sz w:val="24"/>
          <w:szCs w:val="24"/>
        </w:rPr>
        <w:t xml:space="preserve">: </w:t>
      </w:r>
      <w:r w:rsidRPr="00724A2F">
        <w:rPr>
          <w:rFonts w:ascii="Bookman Old Style" w:hAnsi="Bookman Old Style"/>
          <w:sz w:val="24"/>
          <w:szCs w:val="24"/>
        </w:rPr>
        <w:t>function of evaluating an organization’s performance against its objectives</w:t>
      </w:r>
    </w:p>
    <w:p w:rsidR="00356BB9" w:rsidRDefault="00356BB9" w:rsidP="008B0E86">
      <w:pPr>
        <w:pStyle w:val="RH"/>
        <w:tabs>
          <w:tab w:val="left" w:pos="360"/>
        </w:tabs>
        <w:rPr>
          <w:rFonts w:ascii="Bookman Old Style" w:hAnsi="Bookman Old Style"/>
          <w:b/>
          <w:color w:val="000000"/>
          <w:sz w:val="24"/>
          <w:szCs w:val="24"/>
        </w:rPr>
      </w:pPr>
    </w:p>
    <w:p w:rsidR="00356BB9" w:rsidRDefault="00356BB9" w:rsidP="008B0E86">
      <w:pPr>
        <w:pStyle w:val="RH"/>
        <w:tabs>
          <w:tab w:val="left" w:pos="360"/>
        </w:tabs>
        <w:rPr>
          <w:rFonts w:ascii="Bookman Old Style" w:hAnsi="Bookman Old Style"/>
          <w:color w:val="000000"/>
          <w:sz w:val="24"/>
          <w:szCs w:val="24"/>
        </w:rPr>
      </w:pPr>
      <w:r>
        <w:rPr>
          <w:rFonts w:ascii="Bookman Old Style" w:hAnsi="Bookman Old Style"/>
          <w:b/>
          <w:color w:val="000000"/>
          <w:sz w:val="24"/>
          <w:szCs w:val="24"/>
        </w:rPr>
        <w:t>C</w:t>
      </w:r>
      <w:r w:rsidRPr="0081246B">
        <w:rPr>
          <w:rFonts w:ascii="Bookman Old Style" w:hAnsi="Bookman Old Style"/>
          <w:b/>
          <w:color w:val="000000"/>
          <w:sz w:val="24"/>
          <w:szCs w:val="24"/>
        </w:rPr>
        <w:t>orporate culture</w:t>
      </w:r>
      <w:r>
        <w:rPr>
          <w:rFonts w:ascii="Bookman Old Style" w:hAnsi="Bookman Old Style"/>
          <w:b/>
          <w:color w:val="000000"/>
          <w:sz w:val="24"/>
          <w:szCs w:val="24"/>
        </w:rPr>
        <w:t>:</w:t>
      </w:r>
      <w:r w:rsidRPr="0081246B">
        <w:rPr>
          <w:rFonts w:ascii="Bookman Old Style" w:hAnsi="Bookman Old Style"/>
          <w:color w:val="000000"/>
          <w:sz w:val="24"/>
          <w:szCs w:val="24"/>
        </w:rPr>
        <w:t xml:space="preserve"> </w:t>
      </w:r>
      <w:r w:rsidRPr="00724A2F">
        <w:rPr>
          <w:rFonts w:ascii="Bookman Old Style" w:hAnsi="Bookman Old Style"/>
          <w:sz w:val="24"/>
          <w:szCs w:val="24"/>
        </w:rPr>
        <w:t>organization’s system of principles, beliefs, and values</w:t>
      </w:r>
    </w:p>
    <w:p w:rsidR="00356BB9" w:rsidRPr="007B70E5" w:rsidRDefault="00356BB9" w:rsidP="008B0E86">
      <w:pPr>
        <w:pStyle w:val="RH"/>
        <w:tabs>
          <w:tab w:val="left" w:pos="360"/>
        </w:tabs>
        <w:rPr>
          <w:rFonts w:ascii="Bookman Old Style" w:hAnsi="Bookman Old Style"/>
          <w:color w:val="000000"/>
          <w:sz w:val="24"/>
          <w:szCs w:val="24"/>
        </w:rPr>
      </w:pPr>
    </w:p>
    <w:p w:rsidR="00356BB9" w:rsidRPr="0081246B" w:rsidRDefault="00356BB9" w:rsidP="008B0E86">
      <w:pPr>
        <w:pStyle w:val="RH"/>
        <w:tabs>
          <w:tab w:val="left" w:pos="360"/>
        </w:tabs>
        <w:rPr>
          <w:rFonts w:ascii="Bookman Old Style" w:hAnsi="Bookman Old Style"/>
          <w:color w:val="000000"/>
          <w:sz w:val="24"/>
          <w:szCs w:val="24"/>
        </w:rPr>
      </w:pPr>
      <w:r>
        <w:rPr>
          <w:rFonts w:ascii="Bookman Old Style" w:hAnsi="Bookman Old Style"/>
          <w:b/>
          <w:color w:val="000000"/>
          <w:sz w:val="24"/>
          <w:szCs w:val="24"/>
        </w:rPr>
        <w:t>D</w:t>
      </w:r>
      <w:r w:rsidRPr="0081246B">
        <w:rPr>
          <w:rFonts w:ascii="Bookman Old Style" w:hAnsi="Bookman Old Style"/>
          <w:b/>
          <w:color w:val="000000"/>
          <w:sz w:val="24"/>
          <w:szCs w:val="24"/>
        </w:rPr>
        <w:t>ecision making</w:t>
      </w:r>
      <w:r>
        <w:rPr>
          <w:rFonts w:ascii="Bookman Old Style" w:hAnsi="Bookman Old Style"/>
          <w:b/>
          <w:color w:val="000000"/>
          <w:sz w:val="24"/>
          <w:szCs w:val="24"/>
        </w:rPr>
        <w:t>:</w:t>
      </w:r>
      <w:r w:rsidRPr="0081246B">
        <w:rPr>
          <w:rFonts w:ascii="Bookman Old Style" w:hAnsi="Bookman Old Style"/>
          <w:b/>
          <w:color w:val="000000"/>
          <w:sz w:val="24"/>
          <w:szCs w:val="24"/>
        </w:rPr>
        <w:t xml:space="preserve"> </w:t>
      </w:r>
      <w:r w:rsidRPr="00724A2F">
        <w:rPr>
          <w:rFonts w:ascii="Bookman Old Style" w:hAnsi="Bookman Old Style"/>
          <w:sz w:val="24"/>
          <w:szCs w:val="24"/>
        </w:rPr>
        <w:t xml:space="preserve">process of recognizing a problem or opportunity, </w:t>
      </w:r>
      <w:r w:rsidRPr="00724A2F">
        <w:rPr>
          <w:rFonts w:ascii="Bookman Old Style" w:hAnsi="Bookman Old Style"/>
          <w:spacing w:val="-2"/>
          <w:sz w:val="24"/>
          <w:szCs w:val="24"/>
        </w:rPr>
        <w:t>evaluating alternative solutions, selecting and implementing an alternative, and assessing the results</w:t>
      </w:r>
    </w:p>
    <w:p w:rsidR="00356BB9" w:rsidRDefault="00356BB9" w:rsidP="008B0E86">
      <w:pPr>
        <w:pStyle w:val="TSIT"/>
        <w:keepNext w:val="0"/>
        <w:keepLines w:val="0"/>
        <w:spacing w:line="240" w:lineRule="auto"/>
        <w:jc w:val="left"/>
        <w:rPr>
          <w:rFonts w:ascii="Bookman Old Style" w:hAnsi="Bookman Old Style"/>
          <w:b/>
          <w:color w:val="000000"/>
          <w:sz w:val="24"/>
          <w:szCs w:val="24"/>
        </w:rPr>
      </w:pPr>
    </w:p>
    <w:p w:rsidR="00356BB9" w:rsidRDefault="00356BB9" w:rsidP="008B0E86">
      <w:pPr>
        <w:pStyle w:val="RH"/>
        <w:tabs>
          <w:tab w:val="left" w:pos="360"/>
        </w:tabs>
        <w:rPr>
          <w:rFonts w:ascii="Bookman Old Style" w:hAnsi="Bookman Old Style"/>
          <w:b/>
          <w:color w:val="000000"/>
          <w:sz w:val="24"/>
          <w:szCs w:val="24"/>
        </w:rPr>
      </w:pPr>
      <w:r>
        <w:rPr>
          <w:rFonts w:ascii="Bookman Old Style" w:hAnsi="Bookman Old Style"/>
          <w:b/>
          <w:color w:val="000000"/>
          <w:sz w:val="24"/>
          <w:szCs w:val="24"/>
        </w:rPr>
        <w:t>D</w:t>
      </w:r>
      <w:r w:rsidRPr="0081246B">
        <w:rPr>
          <w:rFonts w:ascii="Bookman Old Style" w:hAnsi="Bookman Old Style"/>
          <w:b/>
          <w:color w:val="000000"/>
          <w:sz w:val="24"/>
          <w:szCs w:val="24"/>
        </w:rPr>
        <w:t>elegation</w:t>
      </w:r>
      <w:r>
        <w:rPr>
          <w:rFonts w:ascii="Bookman Old Style" w:hAnsi="Bookman Old Style"/>
          <w:b/>
          <w:color w:val="000000"/>
          <w:sz w:val="24"/>
          <w:szCs w:val="24"/>
        </w:rPr>
        <w:t>:</w:t>
      </w:r>
      <w:r w:rsidRPr="0081246B">
        <w:rPr>
          <w:rFonts w:ascii="Bookman Old Style" w:hAnsi="Bookman Old Style"/>
          <w:b/>
          <w:color w:val="000000"/>
          <w:sz w:val="24"/>
          <w:szCs w:val="24"/>
        </w:rPr>
        <w:t xml:space="preserve"> </w:t>
      </w:r>
      <w:r w:rsidRPr="00724A2F">
        <w:rPr>
          <w:rFonts w:ascii="Bookman Old Style" w:hAnsi="Bookman Old Style"/>
          <w:bCs/>
          <w:sz w:val="24"/>
          <w:szCs w:val="24"/>
        </w:rPr>
        <w:t xml:space="preserve">managerial </w:t>
      </w:r>
      <w:r w:rsidRPr="00724A2F">
        <w:rPr>
          <w:rFonts w:ascii="Bookman Old Style" w:hAnsi="Bookman Old Style"/>
          <w:sz w:val="24"/>
          <w:szCs w:val="24"/>
        </w:rPr>
        <w:t>process of assigning work to employees</w:t>
      </w:r>
    </w:p>
    <w:p w:rsidR="00356BB9" w:rsidRDefault="00356BB9" w:rsidP="008B0E86"/>
    <w:p w:rsidR="00356BB9" w:rsidRPr="0081246B" w:rsidRDefault="00356BB9" w:rsidP="008B0E86">
      <w:pPr>
        <w:pStyle w:val="F"/>
        <w:tabs>
          <w:tab w:val="left" w:pos="360"/>
        </w:tabs>
        <w:rPr>
          <w:rFonts w:ascii="Bookman Old Style" w:hAnsi="Bookman Old Style"/>
          <w:color w:val="000000"/>
          <w:sz w:val="24"/>
          <w:szCs w:val="24"/>
        </w:rPr>
      </w:pPr>
      <w:r>
        <w:rPr>
          <w:rFonts w:ascii="Bookman Old Style" w:hAnsi="Bookman Old Style"/>
          <w:b/>
          <w:color w:val="000000"/>
          <w:sz w:val="24"/>
          <w:szCs w:val="24"/>
        </w:rPr>
        <w:t>D</w:t>
      </w:r>
      <w:r w:rsidRPr="0081246B">
        <w:rPr>
          <w:rFonts w:ascii="Bookman Old Style" w:hAnsi="Bookman Old Style"/>
          <w:b/>
          <w:color w:val="000000"/>
          <w:sz w:val="24"/>
          <w:szCs w:val="24"/>
        </w:rPr>
        <w:t>epartmentalization</w:t>
      </w:r>
      <w:r>
        <w:rPr>
          <w:rFonts w:ascii="Bookman Old Style" w:hAnsi="Bookman Old Style"/>
          <w:b/>
          <w:color w:val="000000"/>
          <w:sz w:val="24"/>
          <w:szCs w:val="24"/>
        </w:rPr>
        <w:t xml:space="preserve">: </w:t>
      </w:r>
      <w:r w:rsidRPr="00724A2F">
        <w:rPr>
          <w:rFonts w:ascii="Bookman Old Style" w:hAnsi="Bookman Old Style"/>
          <w:sz w:val="24"/>
          <w:szCs w:val="24"/>
        </w:rPr>
        <w:t>process of dividing work activities into units within the organization</w:t>
      </w:r>
    </w:p>
    <w:p w:rsidR="00356BB9" w:rsidRPr="002A2514" w:rsidRDefault="00356BB9" w:rsidP="008B0E86"/>
    <w:p w:rsidR="00356BB9" w:rsidRDefault="00356BB9" w:rsidP="008B0E86">
      <w:pPr>
        <w:pStyle w:val="GD"/>
        <w:keepLines w:val="0"/>
        <w:spacing w:before="0" w:line="240" w:lineRule="auto"/>
        <w:rPr>
          <w:rFonts w:ascii="Bookman Old Style" w:hAnsi="Bookman Old Style"/>
          <w:sz w:val="24"/>
          <w:szCs w:val="24"/>
        </w:rPr>
      </w:pPr>
      <w:r>
        <w:rPr>
          <w:rFonts w:ascii="Bookman Old Style" w:hAnsi="Bookman Old Style"/>
          <w:b/>
          <w:sz w:val="24"/>
          <w:szCs w:val="24"/>
        </w:rPr>
        <w:t>D</w:t>
      </w:r>
      <w:r w:rsidRPr="00724A2F">
        <w:rPr>
          <w:rFonts w:ascii="Bookman Old Style" w:hAnsi="Bookman Old Style"/>
          <w:b/>
          <w:sz w:val="24"/>
          <w:szCs w:val="24"/>
        </w:rPr>
        <w:t>irecting</w:t>
      </w:r>
      <w:r>
        <w:rPr>
          <w:rFonts w:ascii="Bookman Old Style" w:hAnsi="Bookman Old Style"/>
          <w:b/>
          <w:sz w:val="24"/>
          <w:szCs w:val="24"/>
        </w:rPr>
        <w:t>:</w:t>
      </w:r>
      <w:r w:rsidRPr="00724A2F">
        <w:rPr>
          <w:rFonts w:ascii="Bookman Old Style" w:hAnsi="Bookman Old Style"/>
          <w:b/>
          <w:sz w:val="24"/>
          <w:szCs w:val="24"/>
        </w:rPr>
        <w:t xml:space="preserve"> </w:t>
      </w:r>
      <w:r w:rsidRPr="00724A2F">
        <w:rPr>
          <w:rFonts w:ascii="Bookman Old Style" w:hAnsi="Bookman Old Style"/>
          <w:sz w:val="24"/>
          <w:szCs w:val="24"/>
        </w:rPr>
        <w:t>guiding and motivating employees to accomplish organizational objectives</w:t>
      </w:r>
    </w:p>
    <w:p w:rsidR="00356BB9" w:rsidRPr="00A7406A" w:rsidRDefault="00356BB9" w:rsidP="008B0E86"/>
    <w:p w:rsidR="00356BB9" w:rsidRPr="0081246B" w:rsidRDefault="00356BB9" w:rsidP="008B0E86">
      <w:pPr>
        <w:pStyle w:val="GD"/>
        <w:keepLines w:val="0"/>
        <w:spacing w:before="0" w:line="240" w:lineRule="auto"/>
        <w:rPr>
          <w:rFonts w:ascii="Bookman Old Style" w:hAnsi="Bookman Old Style"/>
          <w:color w:val="000000"/>
          <w:sz w:val="24"/>
          <w:szCs w:val="24"/>
        </w:rPr>
      </w:pPr>
      <w:r>
        <w:rPr>
          <w:rFonts w:ascii="Bookman Old Style" w:hAnsi="Bookman Old Style"/>
          <w:b/>
          <w:color w:val="000000"/>
          <w:sz w:val="24"/>
          <w:szCs w:val="24"/>
        </w:rPr>
        <w:t>E</w:t>
      </w:r>
      <w:r w:rsidRPr="0081246B">
        <w:rPr>
          <w:rFonts w:ascii="Bookman Old Style" w:hAnsi="Bookman Old Style"/>
          <w:b/>
          <w:color w:val="000000"/>
          <w:sz w:val="24"/>
          <w:szCs w:val="24"/>
        </w:rPr>
        <w:t>mpowerment</w:t>
      </w:r>
      <w:r>
        <w:rPr>
          <w:rFonts w:ascii="Bookman Old Style" w:hAnsi="Bookman Old Style"/>
          <w:b/>
          <w:color w:val="000000"/>
          <w:sz w:val="24"/>
          <w:szCs w:val="24"/>
        </w:rPr>
        <w:t>:</w:t>
      </w:r>
      <w:r w:rsidRPr="0081246B">
        <w:rPr>
          <w:rFonts w:ascii="Bookman Old Style" w:hAnsi="Bookman Old Style"/>
          <w:color w:val="000000"/>
          <w:sz w:val="24"/>
          <w:szCs w:val="24"/>
        </w:rPr>
        <w:t xml:space="preserve"> </w:t>
      </w:r>
      <w:r w:rsidRPr="00724A2F">
        <w:rPr>
          <w:rFonts w:ascii="Bookman Old Style" w:hAnsi="Bookman Old Style"/>
          <w:sz w:val="24"/>
          <w:szCs w:val="24"/>
        </w:rPr>
        <w:t>giving employees shared authority, responsibility, and decision making with their managers</w:t>
      </w:r>
    </w:p>
    <w:p w:rsidR="00356BB9" w:rsidRDefault="00356BB9" w:rsidP="008B0E86">
      <w:pPr>
        <w:pStyle w:val="TSIT"/>
        <w:keepNext w:val="0"/>
        <w:keepLines w:val="0"/>
        <w:spacing w:line="240" w:lineRule="auto"/>
        <w:jc w:val="left"/>
        <w:rPr>
          <w:rFonts w:ascii="Bookman Old Style" w:hAnsi="Bookman Old Style"/>
          <w:b/>
          <w:color w:val="000000"/>
          <w:sz w:val="24"/>
          <w:szCs w:val="24"/>
        </w:rPr>
      </w:pPr>
    </w:p>
    <w:p w:rsidR="00356BB9" w:rsidRPr="0081246B" w:rsidRDefault="00356BB9" w:rsidP="008B0E86">
      <w:pPr>
        <w:pStyle w:val="TSIT"/>
        <w:keepNext w:val="0"/>
        <w:keepLines w:val="0"/>
        <w:spacing w:line="240" w:lineRule="auto"/>
        <w:jc w:val="left"/>
        <w:rPr>
          <w:rFonts w:ascii="Bookman Old Style" w:hAnsi="Bookman Old Style"/>
          <w:color w:val="000000"/>
          <w:sz w:val="24"/>
          <w:szCs w:val="24"/>
        </w:rPr>
      </w:pPr>
      <w:r>
        <w:rPr>
          <w:rFonts w:ascii="Bookman Old Style" w:hAnsi="Bookman Old Style"/>
          <w:b/>
          <w:color w:val="000000"/>
          <w:sz w:val="24"/>
          <w:szCs w:val="24"/>
        </w:rPr>
        <w:t>L</w:t>
      </w:r>
      <w:r w:rsidRPr="0081246B">
        <w:rPr>
          <w:rFonts w:ascii="Bookman Old Style" w:hAnsi="Bookman Old Style"/>
          <w:b/>
          <w:color w:val="000000"/>
          <w:sz w:val="24"/>
          <w:szCs w:val="24"/>
        </w:rPr>
        <w:t>eadership</w:t>
      </w:r>
      <w:r>
        <w:rPr>
          <w:rFonts w:ascii="Bookman Old Style" w:hAnsi="Bookman Old Style"/>
          <w:b/>
          <w:color w:val="000000"/>
          <w:sz w:val="24"/>
          <w:szCs w:val="24"/>
        </w:rPr>
        <w:t>:</w:t>
      </w:r>
      <w:r w:rsidRPr="0081246B">
        <w:rPr>
          <w:rFonts w:ascii="Bookman Old Style" w:hAnsi="Bookman Old Style"/>
          <w:b/>
          <w:color w:val="000000"/>
          <w:sz w:val="24"/>
          <w:szCs w:val="24"/>
        </w:rPr>
        <w:t xml:space="preserve"> </w:t>
      </w:r>
      <w:r w:rsidRPr="00724A2F">
        <w:rPr>
          <w:rFonts w:ascii="Bookman Old Style" w:hAnsi="Bookman Old Style"/>
          <w:spacing w:val="-4"/>
          <w:sz w:val="24"/>
          <w:szCs w:val="24"/>
        </w:rPr>
        <w:t>ability to direct or inspire people to attain certain goals</w:t>
      </w:r>
    </w:p>
    <w:p w:rsidR="00356BB9" w:rsidRDefault="00356BB9" w:rsidP="008B0E86">
      <w:pPr>
        <w:pStyle w:val="F"/>
        <w:tabs>
          <w:tab w:val="left" w:pos="360"/>
        </w:tabs>
        <w:rPr>
          <w:rFonts w:ascii="Bookman Old Style" w:hAnsi="Bookman Old Style"/>
          <w:b/>
          <w:color w:val="000000"/>
          <w:sz w:val="24"/>
          <w:szCs w:val="24"/>
        </w:rPr>
      </w:pPr>
    </w:p>
    <w:p w:rsidR="00356BB9" w:rsidRDefault="00356BB9" w:rsidP="008B0E86">
      <w:pPr>
        <w:pStyle w:val="F"/>
        <w:tabs>
          <w:tab w:val="left" w:pos="360"/>
        </w:tabs>
        <w:rPr>
          <w:rFonts w:ascii="Bookman Old Style" w:hAnsi="Bookman Old Style"/>
          <w:color w:val="000000"/>
          <w:sz w:val="24"/>
          <w:szCs w:val="24"/>
        </w:rPr>
      </w:pPr>
      <w:r>
        <w:rPr>
          <w:rFonts w:ascii="Bookman Old Style" w:hAnsi="Bookman Old Style"/>
          <w:b/>
          <w:color w:val="000000"/>
          <w:sz w:val="24"/>
          <w:szCs w:val="24"/>
        </w:rPr>
        <w:lastRenderedPageBreak/>
        <w:t>M</w:t>
      </w:r>
      <w:r w:rsidRPr="0081246B">
        <w:rPr>
          <w:rFonts w:ascii="Bookman Old Style" w:hAnsi="Bookman Old Style"/>
          <w:b/>
          <w:color w:val="000000"/>
          <w:sz w:val="24"/>
          <w:szCs w:val="24"/>
        </w:rPr>
        <w:t>anagement</w:t>
      </w:r>
      <w:r>
        <w:rPr>
          <w:rFonts w:ascii="Bookman Old Style" w:hAnsi="Bookman Old Style"/>
          <w:b/>
          <w:color w:val="000000"/>
          <w:sz w:val="24"/>
          <w:szCs w:val="24"/>
        </w:rPr>
        <w:t>:</w:t>
      </w:r>
      <w:r w:rsidRPr="0081246B">
        <w:rPr>
          <w:rFonts w:ascii="Bookman Old Style" w:hAnsi="Bookman Old Style"/>
          <w:b/>
          <w:color w:val="000000"/>
          <w:sz w:val="24"/>
          <w:szCs w:val="24"/>
        </w:rPr>
        <w:t xml:space="preserve"> </w:t>
      </w:r>
      <w:r w:rsidRPr="0081246B">
        <w:rPr>
          <w:rFonts w:ascii="Bookman Old Style" w:hAnsi="Bookman Old Style"/>
          <w:color w:val="000000"/>
          <w:sz w:val="24"/>
          <w:szCs w:val="24"/>
        </w:rPr>
        <w:t>process of achieving organizational objectives thr</w:t>
      </w:r>
      <w:r>
        <w:rPr>
          <w:rFonts w:ascii="Bookman Old Style" w:hAnsi="Bookman Old Style"/>
          <w:color w:val="000000"/>
          <w:sz w:val="24"/>
          <w:szCs w:val="24"/>
        </w:rPr>
        <w:t>ough people and other resources</w:t>
      </w:r>
    </w:p>
    <w:p w:rsidR="00356BB9" w:rsidRDefault="00356BB9" w:rsidP="008B0E86">
      <w:pPr>
        <w:pStyle w:val="F"/>
        <w:tabs>
          <w:tab w:val="left" w:pos="360"/>
        </w:tabs>
        <w:rPr>
          <w:rFonts w:ascii="Bookman Old Style" w:hAnsi="Bookman Old Style"/>
          <w:color w:val="000000"/>
          <w:sz w:val="24"/>
          <w:szCs w:val="24"/>
        </w:rPr>
      </w:pPr>
    </w:p>
    <w:p w:rsidR="00356BB9" w:rsidRDefault="00356BB9" w:rsidP="008B0E86">
      <w:pPr>
        <w:pStyle w:val="TSIT"/>
        <w:keepNext w:val="0"/>
        <w:keepLines w:val="0"/>
        <w:spacing w:line="240" w:lineRule="auto"/>
        <w:jc w:val="left"/>
        <w:rPr>
          <w:rFonts w:ascii="Bookman Old Style" w:hAnsi="Bookman Old Style"/>
          <w:sz w:val="24"/>
          <w:szCs w:val="24"/>
        </w:rPr>
      </w:pPr>
      <w:smartTag w:uri="urn:schemas-microsoft-com:office:smarttags" w:element="place">
        <w:r>
          <w:rPr>
            <w:rFonts w:ascii="Bookman Old Style" w:hAnsi="Bookman Old Style"/>
            <w:b/>
            <w:bCs/>
            <w:sz w:val="24"/>
            <w:szCs w:val="24"/>
          </w:rPr>
          <w:t>M</w:t>
        </w:r>
        <w:r w:rsidRPr="00724A2F">
          <w:rPr>
            <w:rFonts w:ascii="Bookman Old Style" w:hAnsi="Bookman Old Style"/>
            <w:b/>
            <w:bCs/>
            <w:sz w:val="24"/>
            <w:szCs w:val="24"/>
          </w:rPr>
          <w:t>ission</w:t>
        </w:r>
      </w:smartTag>
      <w:r w:rsidRPr="00724A2F">
        <w:rPr>
          <w:rFonts w:ascii="Bookman Old Style" w:hAnsi="Bookman Old Style"/>
          <w:b/>
          <w:bCs/>
          <w:sz w:val="24"/>
          <w:szCs w:val="24"/>
        </w:rPr>
        <w:t xml:space="preserve"> statement</w:t>
      </w:r>
      <w:r>
        <w:rPr>
          <w:rFonts w:ascii="Bookman Old Style" w:hAnsi="Bookman Old Style"/>
          <w:b/>
          <w:bCs/>
          <w:sz w:val="24"/>
          <w:szCs w:val="24"/>
        </w:rPr>
        <w:t>:</w:t>
      </w:r>
      <w:r w:rsidRPr="00724A2F">
        <w:rPr>
          <w:rFonts w:ascii="Bookman Old Style" w:hAnsi="Bookman Old Style"/>
          <w:b/>
          <w:bCs/>
          <w:sz w:val="24"/>
          <w:szCs w:val="24"/>
        </w:rPr>
        <w:t xml:space="preserve"> </w:t>
      </w:r>
      <w:r w:rsidRPr="00724A2F">
        <w:rPr>
          <w:rFonts w:ascii="Bookman Old Style" w:hAnsi="Bookman Old Style"/>
          <w:sz w:val="24"/>
          <w:szCs w:val="24"/>
        </w:rPr>
        <w:t>written explanation of an organization’s business intentions and aims</w:t>
      </w:r>
    </w:p>
    <w:p w:rsidR="00356BB9" w:rsidRPr="00A7406A" w:rsidRDefault="00356BB9" w:rsidP="008B0E86"/>
    <w:p w:rsidR="00356BB9" w:rsidRPr="00724A2F" w:rsidRDefault="00356BB9" w:rsidP="008B0E86">
      <w:pPr>
        <w:pStyle w:val="Marg"/>
        <w:widowControl w:val="0"/>
        <w:spacing w:line="240" w:lineRule="auto"/>
        <w:rPr>
          <w:rFonts w:ascii="Bookman Old Style" w:hAnsi="Bookman Old Style"/>
          <w:sz w:val="24"/>
          <w:szCs w:val="24"/>
        </w:rPr>
      </w:pPr>
      <w:r>
        <w:rPr>
          <w:rFonts w:ascii="Bookman Old Style" w:hAnsi="Bookman Old Style"/>
          <w:b/>
          <w:bCs/>
          <w:sz w:val="24"/>
          <w:szCs w:val="24"/>
        </w:rPr>
        <w:t>O</w:t>
      </w:r>
      <w:r w:rsidRPr="00724A2F">
        <w:rPr>
          <w:rFonts w:ascii="Bookman Old Style" w:hAnsi="Bookman Old Style"/>
          <w:b/>
          <w:bCs/>
          <w:sz w:val="24"/>
          <w:szCs w:val="24"/>
        </w:rPr>
        <w:t xml:space="preserve">bjectives: </w:t>
      </w:r>
      <w:r w:rsidRPr="00724A2F">
        <w:rPr>
          <w:rFonts w:ascii="Bookman Old Style" w:hAnsi="Bookman Old Style"/>
          <w:sz w:val="24"/>
          <w:szCs w:val="24"/>
        </w:rPr>
        <w:t>guideposts by which managers define the organization’s desired performance in such areas as new</w:t>
      </w:r>
      <w:r>
        <w:rPr>
          <w:rFonts w:ascii="Bookman Old Style" w:hAnsi="Bookman Old Style"/>
          <w:sz w:val="24"/>
          <w:szCs w:val="24"/>
        </w:rPr>
        <w:t>-</w:t>
      </w:r>
      <w:r w:rsidRPr="00724A2F">
        <w:rPr>
          <w:rFonts w:ascii="Bookman Old Style" w:hAnsi="Bookman Old Style"/>
          <w:sz w:val="24"/>
          <w:szCs w:val="24"/>
        </w:rPr>
        <w:t>product development, sales, customer service, growth, environmental and social responsibility, and employee satisfac</w:t>
      </w:r>
      <w:r>
        <w:rPr>
          <w:rFonts w:ascii="Bookman Old Style" w:hAnsi="Bookman Old Style"/>
          <w:sz w:val="24"/>
          <w:szCs w:val="24"/>
        </w:rPr>
        <w:t>tion</w:t>
      </w:r>
    </w:p>
    <w:p w:rsidR="00356BB9" w:rsidRPr="0081246B" w:rsidRDefault="00356BB9" w:rsidP="008B0E86">
      <w:pPr>
        <w:pStyle w:val="MD"/>
        <w:spacing w:before="0" w:line="240" w:lineRule="auto"/>
        <w:rPr>
          <w:rFonts w:ascii="Bookman Old Style" w:hAnsi="Bookman Old Style"/>
          <w:color w:val="000000"/>
          <w:sz w:val="24"/>
          <w:szCs w:val="24"/>
        </w:rPr>
      </w:pPr>
    </w:p>
    <w:p w:rsidR="00356BB9" w:rsidRPr="0081246B" w:rsidRDefault="00356BB9" w:rsidP="008B0E86">
      <w:pPr>
        <w:pStyle w:val="PCR"/>
        <w:tabs>
          <w:tab w:val="left" w:pos="360"/>
        </w:tabs>
        <w:spacing w:line="240" w:lineRule="auto"/>
        <w:rPr>
          <w:rFonts w:ascii="Bookman Old Style" w:hAnsi="Bookman Old Style"/>
          <w:caps w:val="0"/>
          <w:color w:val="000000"/>
          <w:sz w:val="24"/>
          <w:szCs w:val="24"/>
        </w:rPr>
      </w:pPr>
      <w:r>
        <w:rPr>
          <w:rFonts w:ascii="Bookman Old Style" w:hAnsi="Bookman Old Style"/>
          <w:b/>
          <w:caps w:val="0"/>
          <w:color w:val="000000"/>
          <w:sz w:val="24"/>
          <w:szCs w:val="24"/>
        </w:rPr>
        <w:t>O</w:t>
      </w:r>
      <w:r w:rsidRPr="0081246B">
        <w:rPr>
          <w:rFonts w:ascii="Bookman Old Style" w:hAnsi="Bookman Old Style"/>
          <w:b/>
          <w:caps w:val="0"/>
          <w:color w:val="000000"/>
          <w:sz w:val="24"/>
          <w:szCs w:val="24"/>
        </w:rPr>
        <w:t>rganization</w:t>
      </w:r>
      <w:r>
        <w:rPr>
          <w:rFonts w:ascii="Bookman Old Style" w:hAnsi="Bookman Old Style"/>
          <w:b/>
          <w:caps w:val="0"/>
          <w:color w:val="000000"/>
          <w:sz w:val="24"/>
          <w:szCs w:val="24"/>
        </w:rPr>
        <w:t>:</w:t>
      </w:r>
      <w:r w:rsidRPr="0081246B">
        <w:rPr>
          <w:rFonts w:ascii="Bookman Old Style" w:hAnsi="Bookman Old Style"/>
          <w:b/>
          <w:caps w:val="0"/>
          <w:color w:val="000000"/>
          <w:sz w:val="24"/>
          <w:szCs w:val="24"/>
        </w:rPr>
        <w:t xml:space="preserve"> </w:t>
      </w:r>
      <w:r>
        <w:rPr>
          <w:rFonts w:ascii="Bookman Old Style" w:hAnsi="Bookman Old Style"/>
          <w:caps w:val="0"/>
          <w:color w:val="000000"/>
          <w:sz w:val="24"/>
          <w:szCs w:val="24"/>
        </w:rPr>
        <w:t>structured group</w:t>
      </w:r>
      <w:r w:rsidRPr="0081246B">
        <w:rPr>
          <w:rFonts w:ascii="Bookman Old Style" w:hAnsi="Bookman Old Style"/>
          <w:caps w:val="0"/>
          <w:color w:val="000000"/>
          <w:sz w:val="24"/>
          <w:szCs w:val="24"/>
        </w:rPr>
        <w:t xml:space="preserve"> of people working t</w:t>
      </w:r>
      <w:r>
        <w:rPr>
          <w:rFonts w:ascii="Bookman Old Style" w:hAnsi="Bookman Old Style"/>
          <w:caps w:val="0"/>
          <w:color w:val="000000"/>
          <w:sz w:val="24"/>
          <w:szCs w:val="24"/>
        </w:rPr>
        <w:t>ogether to achieve common goals</w:t>
      </w:r>
    </w:p>
    <w:p w:rsidR="00356BB9" w:rsidRPr="002A2514" w:rsidRDefault="00356BB9" w:rsidP="008B0E86"/>
    <w:p w:rsidR="00356BB9" w:rsidRDefault="00356BB9" w:rsidP="008B0E86">
      <w:r>
        <w:rPr>
          <w:b/>
          <w:color w:val="000000"/>
          <w:szCs w:val="24"/>
        </w:rPr>
        <w:t>O</w:t>
      </w:r>
      <w:r w:rsidRPr="0081246B">
        <w:rPr>
          <w:b/>
          <w:color w:val="000000"/>
          <w:szCs w:val="24"/>
        </w:rPr>
        <w:t>rganizing</w:t>
      </w:r>
      <w:r>
        <w:rPr>
          <w:b/>
          <w:color w:val="000000"/>
          <w:szCs w:val="24"/>
        </w:rPr>
        <w:t>:</w:t>
      </w:r>
      <w:r w:rsidRPr="0081246B">
        <w:rPr>
          <w:color w:val="000000"/>
          <w:szCs w:val="24"/>
        </w:rPr>
        <w:t xml:space="preserve"> process of blending human and material resources through a formal structure of tasks and authority; arranging work, dividing tasks among employees, and coordinating them to ensure implementation of plans and accomplishment of objectives</w:t>
      </w:r>
    </w:p>
    <w:p w:rsidR="00356BB9" w:rsidRDefault="00356BB9" w:rsidP="008B0E86"/>
    <w:p w:rsidR="00356BB9" w:rsidRPr="0081246B" w:rsidRDefault="00356BB9" w:rsidP="008B0E86">
      <w:pPr>
        <w:pStyle w:val="ACT"/>
        <w:keepLines w:val="0"/>
        <w:spacing w:line="240" w:lineRule="auto"/>
        <w:jc w:val="left"/>
        <w:rPr>
          <w:rFonts w:ascii="Bookman Old Style" w:hAnsi="Bookman Old Style"/>
          <w:color w:val="000000"/>
          <w:sz w:val="24"/>
          <w:szCs w:val="24"/>
        </w:rPr>
      </w:pPr>
      <w:r>
        <w:rPr>
          <w:rFonts w:ascii="Bookman Old Style" w:hAnsi="Bookman Old Style"/>
          <w:b/>
          <w:color w:val="000000"/>
          <w:sz w:val="24"/>
          <w:szCs w:val="24"/>
        </w:rPr>
        <w:t>P</w:t>
      </w:r>
      <w:r w:rsidRPr="0081246B">
        <w:rPr>
          <w:rFonts w:ascii="Bookman Old Style" w:hAnsi="Bookman Old Style"/>
          <w:b/>
          <w:color w:val="000000"/>
          <w:sz w:val="24"/>
          <w:szCs w:val="24"/>
        </w:rPr>
        <w:t>lanning</w:t>
      </w:r>
      <w:r>
        <w:rPr>
          <w:rFonts w:ascii="Bookman Old Style" w:hAnsi="Bookman Old Style"/>
          <w:b/>
          <w:color w:val="000000"/>
          <w:sz w:val="24"/>
          <w:szCs w:val="24"/>
        </w:rPr>
        <w:t>:</w:t>
      </w:r>
      <w:r w:rsidRPr="0081246B">
        <w:rPr>
          <w:rFonts w:ascii="Bookman Old Style" w:hAnsi="Bookman Old Style"/>
          <w:b/>
          <w:color w:val="000000"/>
          <w:sz w:val="24"/>
          <w:szCs w:val="24"/>
        </w:rPr>
        <w:t xml:space="preserve"> </w:t>
      </w:r>
      <w:r w:rsidRPr="00724A2F">
        <w:rPr>
          <w:rFonts w:ascii="Bookman Old Style" w:hAnsi="Bookman Old Style"/>
          <w:spacing w:val="-1"/>
          <w:sz w:val="24"/>
          <w:szCs w:val="24"/>
        </w:rPr>
        <w:t>process of anticipating future events and conditions and determining courses of action for achieving organizational objectives</w:t>
      </w:r>
    </w:p>
    <w:p w:rsidR="00356BB9" w:rsidRDefault="00356BB9" w:rsidP="008B0E86">
      <w:pPr>
        <w:pStyle w:val="GD"/>
        <w:keepLines w:val="0"/>
        <w:spacing w:before="0" w:line="240" w:lineRule="auto"/>
        <w:rPr>
          <w:rFonts w:ascii="Bookman Old Style" w:hAnsi="Bookman Old Style"/>
          <w:b/>
          <w:color w:val="000000"/>
          <w:sz w:val="24"/>
          <w:szCs w:val="24"/>
        </w:rPr>
      </w:pPr>
    </w:p>
    <w:p w:rsidR="00356BB9" w:rsidRPr="00456B72" w:rsidRDefault="00356BB9" w:rsidP="008B0E86">
      <w:pPr>
        <w:rPr>
          <w:b/>
        </w:rPr>
      </w:pPr>
      <w:r w:rsidRPr="0081246B">
        <w:rPr>
          <w:b/>
          <w:color w:val="000000"/>
          <w:szCs w:val="24"/>
        </w:rPr>
        <w:t>SWOT analysis</w:t>
      </w:r>
      <w:r>
        <w:rPr>
          <w:b/>
          <w:color w:val="000000"/>
          <w:szCs w:val="24"/>
        </w:rPr>
        <w:t xml:space="preserve">: </w:t>
      </w:r>
      <w:r w:rsidRPr="00724A2F">
        <w:t xml:space="preserve">SWOT is an acronym for </w:t>
      </w:r>
      <w:r w:rsidRPr="00724A2F">
        <w:rPr>
          <w:i/>
          <w:iCs/>
        </w:rPr>
        <w:t>strengths, weaknesses, opportunities,</w:t>
      </w:r>
      <w:r w:rsidRPr="00724A2F">
        <w:t xml:space="preserve"> and </w:t>
      </w:r>
      <w:r w:rsidRPr="00724A2F">
        <w:rPr>
          <w:i/>
          <w:iCs/>
        </w:rPr>
        <w:t>threats.</w:t>
      </w:r>
      <w:r w:rsidRPr="00724A2F">
        <w:t xml:space="preserve"> By systematically evaluating all four of these factors, a firm can then develop the best strategies for gaining a competitive advantage.</w:t>
      </w:r>
    </w:p>
    <w:p w:rsidR="00356BB9" w:rsidRPr="00687E34" w:rsidRDefault="00356BB9" w:rsidP="008B0E86"/>
    <w:p w:rsidR="00356BB9" w:rsidRDefault="00356BB9" w:rsidP="008B0E86">
      <w:pPr>
        <w:rPr>
          <w:b/>
          <w:szCs w:val="24"/>
        </w:rPr>
      </w:pPr>
      <w:r>
        <w:rPr>
          <w:b/>
          <w:color w:val="000000"/>
          <w:szCs w:val="24"/>
        </w:rPr>
        <w:t>V</w:t>
      </w:r>
      <w:r w:rsidRPr="0081246B">
        <w:rPr>
          <w:b/>
          <w:color w:val="000000"/>
          <w:szCs w:val="24"/>
        </w:rPr>
        <w:t>ision</w:t>
      </w:r>
      <w:r>
        <w:rPr>
          <w:b/>
          <w:color w:val="000000"/>
          <w:szCs w:val="24"/>
        </w:rPr>
        <w:t>:</w:t>
      </w:r>
      <w:r w:rsidRPr="0081246B">
        <w:rPr>
          <w:b/>
          <w:color w:val="000000"/>
          <w:szCs w:val="24"/>
        </w:rPr>
        <w:t xml:space="preserve"> </w:t>
      </w:r>
      <w:r w:rsidRPr="00724A2F">
        <w:rPr>
          <w:spacing w:val="-2"/>
          <w:szCs w:val="24"/>
        </w:rPr>
        <w:t>perception of marketplace needs and the ways a firm can satisfy them</w:t>
      </w:r>
    </w:p>
    <w:p w:rsidR="00356BB9" w:rsidRDefault="00356BB9" w:rsidP="008B0E86">
      <w:pPr>
        <w:rPr>
          <w:b/>
          <w:szCs w:val="24"/>
        </w:rPr>
      </w:pPr>
    </w:p>
    <w:p w:rsidR="00356BB9" w:rsidRPr="00E01B16" w:rsidRDefault="00356BB9" w:rsidP="008B0E86">
      <w:pPr>
        <w:rPr>
          <w:b/>
          <w:sz w:val="28"/>
          <w:szCs w:val="28"/>
        </w:rPr>
      </w:pPr>
      <w:r>
        <w:rPr>
          <w:b/>
          <w:sz w:val="28"/>
          <w:szCs w:val="28"/>
        </w:rPr>
        <w:br w:type="page"/>
      </w:r>
      <w:r>
        <w:rPr>
          <w:b/>
          <w:sz w:val="28"/>
          <w:szCs w:val="28"/>
        </w:rPr>
        <w:lastRenderedPageBreak/>
        <w:t>Learning Objective</w:t>
      </w:r>
      <w:r w:rsidRPr="00E01B16">
        <w:rPr>
          <w:b/>
          <w:sz w:val="28"/>
          <w:szCs w:val="28"/>
        </w:rPr>
        <w:t xml:space="preserve"> 1: Define </w:t>
      </w:r>
      <w:r w:rsidRPr="00E01B16">
        <w:rPr>
          <w:b/>
          <w:i/>
          <w:sz w:val="28"/>
          <w:szCs w:val="28"/>
        </w:rPr>
        <w:t>management</w:t>
      </w:r>
      <w:r w:rsidR="0092111B">
        <w:rPr>
          <w:b/>
          <w:sz w:val="28"/>
          <w:szCs w:val="28"/>
        </w:rPr>
        <w:t>.</w:t>
      </w:r>
    </w:p>
    <w:p w:rsidR="00356BB9" w:rsidRPr="003C1339" w:rsidRDefault="00356BB9" w:rsidP="008B0E86">
      <w:pPr>
        <w:pStyle w:val="Sumtext"/>
        <w:widowControl w:val="0"/>
        <w:spacing w:line="240" w:lineRule="auto"/>
        <w:ind w:firstLine="720"/>
        <w:jc w:val="left"/>
        <w:rPr>
          <w:rFonts w:ascii="Bookman Old Style" w:hAnsi="Bookman Old Style"/>
          <w:i/>
          <w:sz w:val="24"/>
          <w:szCs w:val="24"/>
        </w:rPr>
      </w:pPr>
      <w:r w:rsidRPr="003C1339">
        <w:rPr>
          <w:rFonts w:ascii="Bookman Old Style" w:hAnsi="Bookman Old Style"/>
          <w:i/>
          <w:sz w:val="24"/>
          <w:szCs w:val="24"/>
        </w:rPr>
        <w:t>Management is the process of achieving organizational objectives through people and other resources. The management hierarchy is generally as follows: top managers provide overall direction for company activities, middle managers implement the strategies of top managers and direct the activities of supervisors, and supervisors interact directly with workers. The three basic managerial skills are: technical, human or interpersonal, and conceptual.</w:t>
      </w:r>
    </w:p>
    <w:p w:rsidR="00356BB9" w:rsidRDefault="00356BB9" w:rsidP="008B0E86">
      <w:pPr>
        <w:rPr>
          <w:b/>
          <w:szCs w:val="24"/>
        </w:rPr>
      </w:pPr>
    </w:p>
    <w:p w:rsidR="00356BB9" w:rsidRPr="003C1339" w:rsidRDefault="00356BB9" w:rsidP="008B0E86">
      <w:pPr>
        <w:rPr>
          <w:b/>
          <w:sz w:val="28"/>
          <w:szCs w:val="28"/>
        </w:rPr>
      </w:pPr>
      <w:r w:rsidRPr="00E01B16">
        <w:rPr>
          <w:b/>
          <w:sz w:val="28"/>
          <w:szCs w:val="28"/>
        </w:rPr>
        <w:t>Annotated Lecture Outline</w:t>
      </w:r>
    </w:p>
    <w:p w:rsidR="00356BB9" w:rsidRPr="00E01B16" w:rsidRDefault="00356BB9" w:rsidP="008B0E86">
      <w:pPr>
        <w:ind w:left="1080"/>
        <w:rPr>
          <w:szCs w:val="24"/>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430"/>
      </w:tblGrid>
      <w:tr w:rsidR="00356BB9" w:rsidRPr="007E33BE">
        <w:trPr>
          <w:trHeight w:val="3131"/>
        </w:trPr>
        <w:tc>
          <w:tcPr>
            <w:tcW w:w="6660" w:type="dxa"/>
          </w:tcPr>
          <w:p w:rsidR="00356BB9" w:rsidRPr="0069160D" w:rsidRDefault="00356BB9" w:rsidP="008B0E86">
            <w:pPr>
              <w:spacing w:after="240"/>
              <w:rPr>
                <w:b/>
                <w:szCs w:val="24"/>
              </w:rPr>
            </w:pPr>
            <w:r>
              <w:rPr>
                <w:b/>
                <w:szCs w:val="24"/>
              </w:rPr>
              <w:t>Opening V</w:t>
            </w:r>
            <w:r w:rsidRPr="007E33BE">
              <w:rPr>
                <w:b/>
                <w:szCs w:val="24"/>
              </w:rPr>
              <w:t>ignette:</w:t>
            </w:r>
            <w:r w:rsidRPr="007E33BE">
              <w:rPr>
                <w:b/>
                <w:szCs w:val="24"/>
              </w:rPr>
              <w:br/>
            </w:r>
            <w:proofErr w:type="spellStart"/>
            <w:r w:rsidR="003C45F4" w:rsidRPr="003C45F4">
              <w:rPr>
                <w:b/>
                <w:color w:val="000000"/>
                <w:szCs w:val="24"/>
              </w:rPr>
              <w:t>Wegmans</w:t>
            </w:r>
            <w:proofErr w:type="spellEnd"/>
            <w:r w:rsidR="003C45F4" w:rsidRPr="003C45F4">
              <w:rPr>
                <w:b/>
                <w:color w:val="000000"/>
                <w:szCs w:val="24"/>
              </w:rPr>
              <w:t xml:space="preserve"> Food Markets Still a Great Place to Work</w:t>
            </w:r>
          </w:p>
          <w:p w:rsidR="00356BB9" w:rsidRPr="003C45F4" w:rsidRDefault="003C45F4" w:rsidP="003C45F4">
            <w:pPr>
              <w:pStyle w:val="Objlist"/>
              <w:widowControl w:val="0"/>
              <w:numPr>
                <w:ilvl w:val="0"/>
                <w:numId w:val="0"/>
              </w:numPr>
              <w:spacing w:after="240" w:line="240" w:lineRule="auto"/>
              <w:rPr>
                <w:rFonts w:ascii="Bookman Old Style" w:hAnsi="Bookman Old Style"/>
                <w:sz w:val="24"/>
                <w:szCs w:val="24"/>
              </w:rPr>
            </w:pPr>
            <w:proofErr w:type="spellStart"/>
            <w:r>
              <w:rPr>
                <w:rFonts w:ascii="Bookman Old Style" w:hAnsi="Bookman Old Style"/>
                <w:sz w:val="24"/>
                <w:szCs w:val="24"/>
              </w:rPr>
              <w:t>Wegmans</w:t>
            </w:r>
            <w:proofErr w:type="spellEnd"/>
            <w:r>
              <w:rPr>
                <w:rFonts w:ascii="Bookman Old Style" w:hAnsi="Bookman Old Style"/>
                <w:sz w:val="24"/>
                <w:szCs w:val="24"/>
              </w:rPr>
              <w:t xml:space="preserve"> proves that one of the keys to company success is considering employees. The grocery chain has spent the last 15 years on </w:t>
            </w:r>
            <w:r>
              <w:rPr>
                <w:rFonts w:ascii="Bookman Old Style" w:hAnsi="Bookman Old Style"/>
                <w:i/>
                <w:sz w:val="24"/>
                <w:szCs w:val="24"/>
              </w:rPr>
              <w:t>Fortune’s</w:t>
            </w:r>
            <w:r>
              <w:rPr>
                <w:rFonts w:ascii="Bookman Old Style" w:hAnsi="Bookman Old Style"/>
                <w:sz w:val="24"/>
                <w:szCs w:val="24"/>
              </w:rPr>
              <w:t xml:space="preserve"> 100 Best Companies to Work For. </w:t>
            </w:r>
            <w:proofErr w:type="spellStart"/>
            <w:r>
              <w:rPr>
                <w:rFonts w:ascii="Bookman Old Style" w:hAnsi="Bookman Old Style"/>
                <w:sz w:val="24"/>
                <w:szCs w:val="24"/>
              </w:rPr>
              <w:t>Wegmans</w:t>
            </w:r>
            <w:proofErr w:type="spellEnd"/>
            <w:r>
              <w:rPr>
                <w:rFonts w:ascii="Bookman Old Style" w:hAnsi="Bookman Old Style"/>
                <w:sz w:val="24"/>
                <w:szCs w:val="24"/>
              </w:rPr>
              <w:t xml:space="preserve"> has a low turnover rate among their 42,000 employees and receives roughly 200,000 applications for their 900 new job openings annually. Employees enjoy benefits including a 24-hour health hotline, free stop-smoking programs, subsidized gym memberships, and compressed work weeks. A scholarship program established in 1984 has also awarded over $80 million in scholarships to employees to date.</w:t>
            </w:r>
          </w:p>
        </w:tc>
        <w:tc>
          <w:tcPr>
            <w:tcW w:w="2430" w:type="dxa"/>
          </w:tcPr>
          <w:p w:rsidR="00356BB9" w:rsidRPr="007E33BE" w:rsidRDefault="00356BB9" w:rsidP="008B0E86">
            <w:pPr>
              <w:spacing w:after="240"/>
              <w:rPr>
                <w:szCs w:val="24"/>
              </w:rPr>
            </w:pPr>
            <w:r w:rsidRPr="007E33BE">
              <w:rPr>
                <w:i/>
                <w:szCs w:val="24"/>
              </w:rPr>
              <w:t xml:space="preserve"> </w:t>
            </w:r>
          </w:p>
        </w:tc>
      </w:tr>
      <w:tr w:rsidR="00356BB9" w:rsidRPr="007E33BE">
        <w:tc>
          <w:tcPr>
            <w:tcW w:w="6660" w:type="dxa"/>
          </w:tcPr>
          <w:p w:rsidR="00356BB9" w:rsidRPr="007E33BE" w:rsidRDefault="00356BB9" w:rsidP="008B0E86">
            <w:pPr>
              <w:pStyle w:val="H1"/>
              <w:keepNext w:val="0"/>
              <w:keepLines w:val="0"/>
              <w:spacing w:before="0" w:after="0" w:line="360" w:lineRule="auto"/>
              <w:rPr>
                <w:rFonts w:ascii="Bookman Old Style" w:hAnsi="Bookman Old Style"/>
                <w:b/>
                <w:i/>
                <w:caps w:val="0"/>
                <w:color w:val="000000"/>
                <w:sz w:val="24"/>
                <w:szCs w:val="24"/>
              </w:rPr>
            </w:pPr>
            <w:r w:rsidRPr="007E33BE">
              <w:rPr>
                <w:rFonts w:ascii="Bookman Old Style" w:hAnsi="Bookman Old Style"/>
                <w:b/>
                <w:i/>
                <w:caps w:val="0"/>
                <w:color w:val="000000"/>
                <w:sz w:val="24"/>
                <w:szCs w:val="24"/>
              </w:rPr>
              <w:t>WHAT IS MANAGEMENT?</w:t>
            </w:r>
          </w:p>
        </w:tc>
        <w:tc>
          <w:tcPr>
            <w:tcW w:w="2430" w:type="dxa"/>
          </w:tcPr>
          <w:p w:rsidR="00356BB9" w:rsidRPr="007E33BE" w:rsidRDefault="00356BB9" w:rsidP="008B0E86">
            <w:pPr>
              <w:spacing w:after="240"/>
              <w:rPr>
                <w:szCs w:val="24"/>
              </w:rPr>
            </w:pPr>
            <w:r w:rsidRPr="00142C76">
              <w:rPr>
                <w:szCs w:val="24"/>
              </w:rPr>
              <w:t>PowerPoint Slide 3</w:t>
            </w:r>
          </w:p>
        </w:tc>
      </w:tr>
      <w:tr w:rsidR="00356BB9" w:rsidRPr="007E33BE">
        <w:trPr>
          <w:trHeight w:val="818"/>
        </w:trPr>
        <w:tc>
          <w:tcPr>
            <w:tcW w:w="6660" w:type="dxa"/>
          </w:tcPr>
          <w:p w:rsidR="00356BB9" w:rsidRPr="007E33BE" w:rsidRDefault="00133794" w:rsidP="00FC514A">
            <w:pPr>
              <w:numPr>
                <w:ilvl w:val="1"/>
                <w:numId w:val="1"/>
              </w:numPr>
              <w:spacing w:after="240"/>
              <w:rPr>
                <w:szCs w:val="24"/>
              </w:rPr>
            </w:pPr>
            <w:r w:rsidRPr="00133794">
              <w:rPr>
                <w:i/>
                <w:szCs w:val="24"/>
                <w:u w:val="single"/>
              </w:rPr>
              <w:t>Management</w:t>
            </w:r>
            <w:r w:rsidR="00356BB9" w:rsidRPr="007E33BE">
              <w:rPr>
                <w:szCs w:val="24"/>
              </w:rPr>
              <w:t xml:space="preserve"> is the process of achieving organizational objectives through people and other resources.</w:t>
            </w:r>
          </w:p>
        </w:tc>
        <w:tc>
          <w:tcPr>
            <w:tcW w:w="2430" w:type="dxa"/>
          </w:tcPr>
          <w:p w:rsidR="00356BB9" w:rsidRPr="007E33BE" w:rsidRDefault="00356BB9" w:rsidP="008B0E86">
            <w:pPr>
              <w:spacing w:after="240"/>
              <w:rPr>
                <w:szCs w:val="24"/>
              </w:rPr>
            </w:pPr>
          </w:p>
        </w:tc>
      </w:tr>
      <w:tr w:rsidR="00356BB9" w:rsidRPr="007E33BE">
        <w:trPr>
          <w:trHeight w:val="863"/>
        </w:trPr>
        <w:tc>
          <w:tcPr>
            <w:tcW w:w="6660" w:type="dxa"/>
          </w:tcPr>
          <w:p w:rsidR="00356BB9" w:rsidRPr="007E33BE" w:rsidRDefault="00356BB9" w:rsidP="00FC514A">
            <w:pPr>
              <w:numPr>
                <w:ilvl w:val="1"/>
                <w:numId w:val="1"/>
              </w:numPr>
              <w:spacing w:after="240"/>
              <w:rPr>
                <w:szCs w:val="24"/>
                <w:u w:val="single"/>
              </w:rPr>
            </w:pPr>
            <w:r w:rsidRPr="00724A2F">
              <w:rPr>
                <w:szCs w:val="24"/>
              </w:rPr>
              <w:t>The manager’s job is to combine human and technical resources in the best way possible to achieve the company’s goals.</w:t>
            </w:r>
          </w:p>
        </w:tc>
        <w:tc>
          <w:tcPr>
            <w:tcW w:w="2430" w:type="dxa"/>
          </w:tcPr>
          <w:p w:rsidR="00356BB9" w:rsidRPr="007E33BE" w:rsidRDefault="00356BB9" w:rsidP="008B0E86">
            <w:pPr>
              <w:spacing w:after="240"/>
              <w:rPr>
                <w:szCs w:val="24"/>
              </w:rPr>
            </w:pPr>
          </w:p>
        </w:tc>
      </w:tr>
      <w:tr w:rsidR="00356BB9" w:rsidRPr="007E33BE">
        <w:trPr>
          <w:trHeight w:val="521"/>
        </w:trPr>
        <w:tc>
          <w:tcPr>
            <w:tcW w:w="6660" w:type="dxa"/>
          </w:tcPr>
          <w:p w:rsidR="00356BB9" w:rsidRPr="007E33BE" w:rsidRDefault="00356BB9" w:rsidP="008B0E86">
            <w:pPr>
              <w:numPr>
                <w:ilvl w:val="1"/>
                <w:numId w:val="1"/>
              </w:numPr>
              <w:spacing w:after="240"/>
              <w:rPr>
                <w:szCs w:val="24"/>
              </w:rPr>
            </w:pPr>
            <w:r w:rsidRPr="007E33BE">
              <w:rPr>
                <w:szCs w:val="24"/>
              </w:rPr>
              <w:t>Management principles apply to not-for-profits as well as to profit-seeking firms.</w:t>
            </w:r>
          </w:p>
        </w:tc>
        <w:tc>
          <w:tcPr>
            <w:tcW w:w="2430" w:type="dxa"/>
          </w:tcPr>
          <w:p w:rsidR="00356BB9" w:rsidRPr="00B129A5" w:rsidRDefault="00356BB9" w:rsidP="008B0E86">
            <w:pPr>
              <w:spacing w:after="240"/>
              <w:rPr>
                <w:i/>
                <w:szCs w:val="24"/>
              </w:rPr>
            </w:pPr>
            <w:r>
              <w:rPr>
                <w:i/>
                <w:szCs w:val="24"/>
                <w:u w:val="single"/>
              </w:rPr>
              <w:t>Lecture Enhancer:</w:t>
            </w:r>
            <w:r>
              <w:rPr>
                <w:i/>
                <w:szCs w:val="24"/>
              </w:rPr>
              <w:t xml:space="preserve"> </w:t>
            </w:r>
            <w:r w:rsidRPr="006E16FE">
              <w:rPr>
                <w:i/>
                <w:szCs w:val="24"/>
              </w:rPr>
              <w:t>How might the role of a manager in a not-for-profit differ from the role of a manager in a profit-seeking firm?</w:t>
            </w:r>
          </w:p>
        </w:tc>
      </w:tr>
      <w:tr w:rsidR="00356BB9" w:rsidRPr="007E33BE">
        <w:trPr>
          <w:trHeight w:val="350"/>
        </w:trPr>
        <w:tc>
          <w:tcPr>
            <w:tcW w:w="6660" w:type="dxa"/>
          </w:tcPr>
          <w:p w:rsidR="00356BB9" w:rsidRPr="007E33BE" w:rsidRDefault="00356BB9" w:rsidP="008B0E86">
            <w:pPr>
              <w:numPr>
                <w:ilvl w:val="0"/>
                <w:numId w:val="17"/>
              </w:numPr>
              <w:spacing w:after="240"/>
              <w:rPr>
                <w:b/>
                <w:szCs w:val="24"/>
              </w:rPr>
            </w:pPr>
            <w:r>
              <w:rPr>
                <w:b/>
                <w:szCs w:val="24"/>
              </w:rPr>
              <w:lastRenderedPageBreak/>
              <w:t>The Management H</w:t>
            </w:r>
            <w:r w:rsidRPr="007E33BE">
              <w:rPr>
                <w:b/>
                <w:szCs w:val="24"/>
              </w:rPr>
              <w:t>ierarchy</w:t>
            </w:r>
          </w:p>
        </w:tc>
        <w:tc>
          <w:tcPr>
            <w:tcW w:w="2430" w:type="dxa"/>
          </w:tcPr>
          <w:p w:rsidR="00356BB9" w:rsidRPr="007E33BE" w:rsidRDefault="00356BB9" w:rsidP="008B0E86">
            <w:pPr>
              <w:spacing w:after="240"/>
              <w:rPr>
                <w:szCs w:val="24"/>
              </w:rPr>
            </w:pPr>
            <w:r w:rsidRPr="007E33BE">
              <w:rPr>
                <w:i/>
                <w:szCs w:val="24"/>
              </w:rPr>
              <w:t xml:space="preserve"> </w:t>
            </w:r>
          </w:p>
        </w:tc>
      </w:tr>
      <w:tr w:rsidR="00356BB9" w:rsidRPr="007E33BE">
        <w:trPr>
          <w:trHeight w:val="350"/>
        </w:trPr>
        <w:tc>
          <w:tcPr>
            <w:tcW w:w="6660" w:type="dxa"/>
          </w:tcPr>
          <w:p w:rsidR="00356BB9" w:rsidRPr="00A00B38" w:rsidRDefault="00356BB9" w:rsidP="008B0E86">
            <w:pPr>
              <w:numPr>
                <w:ilvl w:val="1"/>
                <w:numId w:val="17"/>
              </w:numPr>
              <w:rPr>
                <w:szCs w:val="24"/>
              </w:rPr>
            </w:pPr>
            <w:r w:rsidRPr="00724A2F">
              <w:rPr>
                <w:szCs w:val="24"/>
              </w:rPr>
              <w:t>A firm’s management usually has three levels: top, middle, and supervisory.</w:t>
            </w:r>
          </w:p>
        </w:tc>
        <w:tc>
          <w:tcPr>
            <w:tcW w:w="2430" w:type="dxa"/>
          </w:tcPr>
          <w:p w:rsidR="00356BB9" w:rsidRPr="007E33BE" w:rsidRDefault="00356BB9" w:rsidP="00FC514A">
            <w:pPr>
              <w:spacing w:after="240"/>
              <w:rPr>
                <w:szCs w:val="24"/>
              </w:rPr>
            </w:pPr>
            <w:r>
              <w:rPr>
                <w:szCs w:val="24"/>
              </w:rPr>
              <w:t>Figure 7.1 The Management Hierarchy</w:t>
            </w:r>
          </w:p>
        </w:tc>
      </w:tr>
      <w:tr w:rsidR="00356BB9" w:rsidRPr="007E33BE">
        <w:trPr>
          <w:trHeight w:val="998"/>
        </w:trPr>
        <w:tc>
          <w:tcPr>
            <w:tcW w:w="6660" w:type="dxa"/>
          </w:tcPr>
          <w:p w:rsidR="00356BB9" w:rsidRPr="00A00B38" w:rsidRDefault="00356BB9" w:rsidP="008B0E86">
            <w:pPr>
              <w:numPr>
                <w:ilvl w:val="1"/>
                <w:numId w:val="17"/>
              </w:numPr>
              <w:rPr>
                <w:szCs w:val="24"/>
              </w:rPr>
            </w:pPr>
            <w:r w:rsidRPr="00552CF2">
              <w:rPr>
                <w:i/>
                <w:szCs w:val="24"/>
              </w:rPr>
              <w:t>Top management</w:t>
            </w:r>
            <w:r w:rsidRPr="007E33BE">
              <w:rPr>
                <w:szCs w:val="24"/>
              </w:rPr>
              <w:t xml:space="preserve"> represents the highest level of management (CEO, CFO, executive vice president). </w:t>
            </w:r>
          </w:p>
        </w:tc>
        <w:tc>
          <w:tcPr>
            <w:tcW w:w="2430" w:type="dxa"/>
          </w:tcPr>
          <w:p w:rsidR="00356BB9" w:rsidRPr="007E33BE" w:rsidRDefault="00356BB9" w:rsidP="008B0E86">
            <w:pPr>
              <w:rPr>
                <w:szCs w:val="24"/>
              </w:rPr>
            </w:pPr>
            <w:r w:rsidRPr="00142C76">
              <w:rPr>
                <w:szCs w:val="24"/>
              </w:rPr>
              <w:t>PowerPoint Slide 4</w:t>
            </w:r>
          </w:p>
        </w:tc>
      </w:tr>
      <w:tr w:rsidR="00356BB9" w:rsidRPr="007E33BE">
        <w:trPr>
          <w:trHeight w:val="836"/>
        </w:trPr>
        <w:tc>
          <w:tcPr>
            <w:tcW w:w="6660" w:type="dxa"/>
          </w:tcPr>
          <w:p w:rsidR="00356BB9" w:rsidRPr="007E33BE" w:rsidRDefault="00356BB9" w:rsidP="008B0E86">
            <w:pPr>
              <w:numPr>
                <w:ilvl w:val="2"/>
                <w:numId w:val="17"/>
              </w:numPr>
              <w:spacing w:after="240"/>
              <w:rPr>
                <w:szCs w:val="24"/>
              </w:rPr>
            </w:pPr>
            <w:r w:rsidRPr="00724A2F">
              <w:rPr>
                <w:spacing w:val="-5"/>
                <w:szCs w:val="24"/>
              </w:rPr>
              <w:t>Top managers devote most of their time to developing long-range plans for their organizations</w:t>
            </w:r>
            <w:r>
              <w:rPr>
                <w:spacing w:val="-5"/>
                <w:szCs w:val="24"/>
              </w:rPr>
              <w:t>.</w:t>
            </w:r>
          </w:p>
        </w:tc>
        <w:tc>
          <w:tcPr>
            <w:tcW w:w="2430" w:type="dxa"/>
          </w:tcPr>
          <w:p w:rsidR="00356BB9" w:rsidRPr="00B129A5" w:rsidRDefault="00356BB9" w:rsidP="008B0E86">
            <w:pPr>
              <w:spacing w:after="240"/>
              <w:rPr>
                <w:szCs w:val="24"/>
              </w:rPr>
            </w:pPr>
            <w:r>
              <w:rPr>
                <w:i/>
                <w:szCs w:val="24"/>
                <w:u w:val="single"/>
              </w:rPr>
              <w:t>Lecture Enhancer:</w:t>
            </w:r>
            <w:r>
              <w:rPr>
                <w:szCs w:val="24"/>
              </w:rPr>
              <w:t xml:space="preserve"> </w:t>
            </w:r>
            <w:r w:rsidRPr="00B129A5">
              <w:rPr>
                <w:i/>
                <w:szCs w:val="24"/>
              </w:rPr>
              <w:t>Discuss some long-range plans that top managers might focus on.</w:t>
            </w:r>
          </w:p>
        </w:tc>
      </w:tr>
      <w:tr w:rsidR="00356BB9" w:rsidRPr="007E33BE">
        <w:trPr>
          <w:trHeight w:val="1160"/>
        </w:trPr>
        <w:tc>
          <w:tcPr>
            <w:tcW w:w="6660" w:type="dxa"/>
          </w:tcPr>
          <w:p w:rsidR="00356BB9" w:rsidRPr="007E33BE" w:rsidRDefault="00356BB9" w:rsidP="008B0E86">
            <w:pPr>
              <w:numPr>
                <w:ilvl w:val="2"/>
                <w:numId w:val="17"/>
              </w:numPr>
              <w:spacing w:after="240"/>
              <w:rPr>
                <w:szCs w:val="24"/>
              </w:rPr>
            </w:pPr>
            <w:r w:rsidRPr="007E33BE">
              <w:rPr>
                <w:szCs w:val="24"/>
              </w:rPr>
              <w:t xml:space="preserve">They set direction </w:t>
            </w:r>
            <w:r w:rsidRPr="00724A2F">
              <w:rPr>
                <w:spacing w:val="-5"/>
                <w:szCs w:val="24"/>
              </w:rPr>
              <w:t>and inspire the company’s executives and employees to achieve their vision for the company’s future.</w:t>
            </w:r>
          </w:p>
        </w:tc>
        <w:tc>
          <w:tcPr>
            <w:tcW w:w="2430" w:type="dxa"/>
          </w:tcPr>
          <w:p w:rsidR="00356BB9" w:rsidRPr="007E33BE" w:rsidRDefault="005D145F" w:rsidP="008B0E86">
            <w:pPr>
              <w:spacing w:after="240"/>
              <w:rPr>
                <w:szCs w:val="24"/>
              </w:rPr>
            </w:pPr>
            <w:r w:rsidRPr="00133794">
              <w:rPr>
                <w:i/>
                <w:szCs w:val="24"/>
                <w:u w:val="single"/>
              </w:rPr>
              <w:t>Class Activity:</w:t>
            </w:r>
            <w:r w:rsidRPr="00133794">
              <w:rPr>
                <w:i/>
                <w:szCs w:val="24"/>
              </w:rPr>
              <w:t xml:space="preserve"> </w:t>
            </w:r>
            <w:r w:rsidRPr="005D145F">
              <w:rPr>
                <w:i/>
                <w:szCs w:val="24"/>
              </w:rPr>
              <w:t>Discuss the varying types of stress at each level of management and the contributing factors.</w:t>
            </w:r>
          </w:p>
        </w:tc>
      </w:tr>
      <w:tr w:rsidR="00356BB9" w:rsidRPr="007E33BE">
        <w:trPr>
          <w:trHeight w:val="890"/>
        </w:trPr>
        <w:tc>
          <w:tcPr>
            <w:tcW w:w="6660" w:type="dxa"/>
          </w:tcPr>
          <w:p w:rsidR="00356BB9" w:rsidRPr="00A00B38" w:rsidRDefault="00356BB9" w:rsidP="008B0E86">
            <w:pPr>
              <w:numPr>
                <w:ilvl w:val="1"/>
                <w:numId w:val="17"/>
              </w:numPr>
              <w:spacing w:after="240"/>
              <w:rPr>
                <w:szCs w:val="24"/>
              </w:rPr>
            </w:pPr>
            <w:r w:rsidRPr="00552CF2">
              <w:rPr>
                <w:i/>
                <w:szCs w:val="24"/>
              </w:rPr>
              <w:t>Middle management</w:t>
            </w:r>
            <w:r w:rsidRPr="007E33BE">
              <w:rPr>
                <w:szCs w:val="24"/>
              </w:rPr>
              <w:t xml:space="preserve"> </w:t>
            </w:r>
            <w:r>
              <w:rPr>
                <w:szCs w:val="24"/>
              </w:rPr>
              <w:t xml:space="preserve">is </w:t>
            </w:r>
            <w:r w:rsidRPr="00724A2F">
              <w:rPr>
                <w:spacing w:val="-1"/>
                <w:szCs w:val="24"/>
              </w:rPr>
              <w:t>the second tier in the management hierarchy</w:t>
            </w:r>
            <w:r>
              <w:rPr>
                <w:spacing w:val="-1"/>
                <w:szCs w:val="24"/>
              </w:rPr>
              <w:t xml:space="preserve"> and</w:t>
            </w:r>
            <w:r w:rsidRPr="00724A2F">
              <w:rPr>
                <w:spacing w:val="-1"/>
                <w:szCs w:val="24"/>
              </w:rPr>
              <w:t xml:space="preserve"> includes positions such as general managers, plant managers, division managers, and branch managers.</w:t>
            </w:r>
          </w:p>
        </w:tc>
        <w:tc>
          <w:tcPr>
            <w:tcW w:w="2430" w:type="dxa"/>
          </w:tcPr>
          <w:p w:rsidR="00356BB9" w:rsidRPr="007E33BE" w:rsidRDefault="00356BB9" w:rsidP="008B0E86">
            <w:pPr>
              <w:spacing w:after="240"/>
              <w:rPr>
                <w:szCs w:val="24"/>
              </w:rPr>
            </w:pPr>
            <w:r w:rsidRPr="00142C76">
              <w:rPr>
                <w:szCs w:val="24"/>
              </w:rPr>
              <w:t>PowerPoint Slide 5</w:t>
            </w:r>
          </w:p>
        </w:tc>
      </w:tr>
      <w:tr w:rsidR="00356BB9" w:rsidRPr="007E33BE">
        <w:tc>
          <w:tcPr>
            <w:tcW w:w="6660" w:type="dxa"/>
          </w:tcPr>
          <w:p w:rsidR="00356BB9" w:rsidRPr="007E33BE" w:rsidRDefault="00356BB9" w:rsidP="008B0E86">
            <w:pPr>
              <w:numPr>
                <w:ilvl w:val="2"/>
                <w:numId w:val="17"/>
              </w:numPr>
              <w:spacing w:after="240"/>
              <w:rPr>
                <w:szCs w:val="24"/>
              </w:rPr>
            </w:pPr>
            <w:r w:rsidRPr="007E33BE">
              <w:rPr>
                <w:szCs w:val="24"/>
              </w:rPr>
              <w:t>These managers focus on specific operations, products, or customer groups.</w:t>
            </w:r>
          </w:p>
        </w:tc>
        <w:tc>
          <w:tcPr>
            <w:tcW w:w="2430" w:type="dxa"/>
          </w:tcPr>
          <w:p w:rsidR="00356BB9" w:rsidRPr="007E33BE" w:rsidRDefault="00356BB9" w:rsidP="008B0E86">
            <w:pPr>
              <w:spacing w:after="240"/>
              <w:rPr>
                <w:szCs w:val="24"/>
              </w:rPr>
            </w:pPr>
          </w:p>
        </w:tc>
      </w:tr>
      <w:tr w:rsidR="00356BB9" w:rsidRPr="007E33BE">
        <w:tc>
          <w:tcPr>
            <w:tcW w:w="6660" w:type="dxa"/>
          </w:tcPr>
          <w:p w:rsidR="00356BB9" w:rsidRPr="007E33BE" w:rsidRDefault="00356BB9" w:rsidP="008B0E86">
            <w:pPr>
              <w:numPr>
                <w:ilvl w:val="2"/>
                <w:numId w:val="17"/>
              </w:numPr>
              <w:spacing w:after="240"/>
              <w:rPr>
                <w:szCs w:val="24"/>
              </w:rPr>
            </w:pPr>
            <w:r w:rsidRPr="007E33BE">
              <w:rPr>
                <w:szCs w:val="24"/>
              </w:rPr>
              <w:t xml:space="preserve">They develop plans to implement the firm’s strategic plans. </w:t>
            </w:r>
          </w:p>
        </w:tc>
        <w:tc>
          <w:tcPr>
            <w:tcW w:w="2430" w:type="dxa"/>
          </w:tcPr>
          <w:p w:rsidR="00356BB9" w:rsidRPr="007E33BE" w:rsidRDefault="00356BB9" w:rsidP="008B0E86">
            <w:pPr>
              <w:spacing w:after="240"/>
              <w:rPr>
                <w:szCs w:val="24"/>
              </w:rPr>
            </w:pPr>
          </w:p>
        </w:tc>
      </w:tr>
      <w:tr w:rsidR="00356BB9" w:rsidRPr="007E33BE">
        <w:tc>
          <w:tcPr>
            <w:tcW w:w="6660" w:type="dxa"/>
          </w:tcPr>
          <w:p w:rsidR="00356BB9" w:rsidRPr="007E33BE" w:rsidRDefault="00356BB9" w:rsidP="008B0E86">
            <w:pPr>
              <w:numPr>
                <w:ilvl w:val="2"/>
                <w:numId w:val="17"/>
              </w:numPr>
              <w:spacing w:after="240"/>
              <w:rPr>
                <w:szCs w:val="24"/>
              </w:rPr>
            </w:pPr>
            <w:r w:rsidRPr="007E33BE">
              <w:rPr>
                <w:color w:val="000000"/>
                <w:szCs w:val="24"/>
              </w:rPr>
              <w:t>They budget for product development, identify new uses for products, and improve training and motivation.</w:t>
            </w:r>
            <w:r w:rsidRPr="007E33BE">
              <w:rPr>
                <w:szCs w:val="24"/>
              </w:rPr>
              <w:t xml:space="preserve"> </w:t>
            </w:r>
          </w:p>
        </w:tc>
        <w:tc>
          <w:tcPr>
            <w:tcW w:w="2430" w:type="dxa"/>
          </w:tcPr>
          <w:p w:rsidR="00356BB9" w:rsidRPr="007E33BE" w:rsidRDefault="00356BB9" w:rsidP="008B0E86">
            <w:pPr>
              <w:spacing w:after="240"/>
              <w:rPr>
                <w:szCs w:val="24"/>
              </w:rPr>
            </w:pPr>
          </w:p>
        </w:tc>
      </w:tr>
      <w:tr w:rsidR="00356BB9" w:rsidRPr="007E33BE">
        <w:tc>
          <w:tcPr>
            <w:tcW w:w="6660" w:type="dxa"/>
          </w:tcPr>
          <w:p w:rsidR="00356BB9" w:rsidRPr="007E33BE" w:rsidRDefault="00356BB9" w:rsidP="008B0E86">
            <w:pPr>
              <w:numPr>
                <w:ilvl w:val="2"/>
                <w:numId w:val="17"/>
              </w:numPr>
              <w:spacing w:after="240"/>
              <w:rPr>
                <w:color w:val="000000"/>
                <w:szCs w:val="24"/>
              </w:rPr>
            </w:pPr>
            <w:r w:rsidRPr="00724A2F">
              <w:rPr>
                <w:spacing w:val="-1"/>
                <w:szCs w:val="24"/>
              </w:rPr>
              <w:t xml:space="preserve">Because they are more familiar with day-to-day operations than CEOs, middle managers often come up with new ways to increase sales or </w:t>
            </w:r>
            <w:r w:rsidRPr="00724A2F">
              <w:rPr>
                <w:spacing w:val="-1"/>
                <w:szCs w:val="24"/>
              </w:rPr>
              <w:lastRenderedPageBreak/>
              <w:t xml:space="preserve">solve company problems. </w:t>
            </w:r>
          </w:p>
        </w:tc>
        <w:tc>
          <w:tcPr>
            <w:tcW w:w="2430" w:type="dxa"/>
          </w:tcPr>
          <w:p w:rsidR="00356BB9" w:rsidRPr="007E33BE" w:rsidRDefault="00356BB9" w:rsidP="008B0E86">
            <w:pPr>
              <w:spacing w:after="240"/>
              <w:rPr>
                <w:szCs w:val="24"/>
              </w:rPr>
            </w:pPr>
          </w:p>
        </w:tc>
      </w:tr>
    </w:tbl>
    <w:p w:rsidR="00356BB9" w:rsidRDefault="00356BB9">
      <w:r>
        <w:lastRenderedPageBreak/>
        <w:br w:type="page"/>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430"/>
      </w:tblGrid>
      <w:tr w:rsidR="00356BB9" w:rsidRPr="007E33BE">
        <w:tc>
          <w:tcPr>
            <w:tcW w:w="6660" w:type="dxa"/>
          </w:tcPr>
          <w:p w:rsidR="00356BB9" w:rsidRPr="007E33BE" w:rsidRDefault="00356BB9" w:rsidP="008B0E86">
            <w:pPr>
              <w:numPr>
                <w:ilvl w:val="1"/>
                <w:numId w:val="17"/>
              </w:numPr>
              <w:spacing w:after="240"/>
              <w:rPr>
                <w:szCs w:val="24"/>
              </w:rPr>
            </w:pPr>
            <w:r w:rsidRPr="00552CF2">
              <w:rPr>
                <w:i/>
                <w:szCs w:val="24"/>
              </w:rPr>
              <w:t>Supervisory management</w:t>
            </w:r>
            <w:r>
              <w:rPr>
                <w:i/>
                <w:szCs w:val="24"/>
              </w:rPr>
              <w:t>,</w:t>
            </w:r>
            <w:r w:rsidRPr="007E33BE">
              <w:rPr>
                <w:szCs w:val="24"/>
              </w:rPr>
              <w:t xml:space="preserve"> </w:t>
            </w:r>
            <w:r w:rsidRPr="00724A2F">
              <w:rPr>
                <w:szCs w:val="24"/>
              </w:rPr>
              <w:t>or first-line management, includes positions such as supervisor, section chief, and team leader.</w:t>
            </w:r>
          </w:p>
        </w:tc>
        <w:tc>
          <w:tcPr>
            <w:tcW w:w="2430" w:type="dxa"/>
          </w:tcPr>
          <w:p w:rsidR="00356BB9" w:rsidRPr="007E33BE" w:rsidRDefault="00356BB9" w:rsidP="008B0E86">
            <w:pPr>
              <w:spacing w:after="240"/>
              <w:rPr>
                <w:szCs w:val="24"/>
              </w:rPr>
            </w:pPr>
            <w:r w:rsidRPr="00142C76">
              <w:rPr>
                <w:szCs w:val="24"/>
              </w:rPr>
              <w:t>PowerPoint Slide 6</w:t>
            </w:r>
          </w:p>
        </w:tc>
      </w:tr>
      <w:tr w:rsidR="00356BB9" w:rsidRPr="007E33BE">
        <w:tc>
          <w:tcPr>
            <w:tcW w:w="6660" w:type="dxa"/>
          </w:tcPr>
          <w:p w:rsidR="00356BB9" w:rsidRPr="007E33BE" w:rsidRDefault="00356BB9" w:rsidP="008B0E86">
            <w:pPr>
              <w:numPr>
                <w:ilvl w:val="2"/>
                <w:numId w:val="17"/>
              </w:numPr>
              <w:spacing w:after="240"/>
              <w:rPr>
                <w:szCs w:val="24"/>
              </w:rPr>
            </w:pPr>
            <w:r w:rsidRPr="007E33BE">
              <w:rPr>
                <w:szCs w:val="24"/>
              </w:rPr>
              <w:t xml:space="preserve">These employees assign </w:t>
            </w:r>
            <w:proofErr w:type="spellStart"/>
            <w:r w:rsidRPr="007E33BE">
              <w:rPr>
                <w:szCs w:val="24"/>
              </w:rPr>
              <w:t>nonmanagerial</w:t>
            </w:r>
            <w:proofErr w:type="spellEnd"/>
            <w:r w:rsidRPr="007E33BE">
              <w:rPr>
                <w:szCs w:val="24"/>
              </w:rPr>
              <w:t xml:space="preserve"> employees </w:t>
            </w:r>
            <w:r>
              <w:rPr>
                <w:szCs w:val="24"/>
              </w:rPr>
              <w:t xml:space="preserve">to specific jobs and evaluate </w:t>
            </w:r>
            <w:r w:rsidRPr="007E33BE">
              <w:rPr>
                <w:szCs w:val="24"/>
              </w:rPr>
              <w:t>performance.</w:t>
            </w:r>
          </w:p>
        </w:tc>
        <w:tc>
          <w:tcPr>
            <w:tcW w:w="2430" w:type="dxa"/>
          </w:tcPr>
          <w:p w:rsidR="00356BB9" w:rsidRPr="00356BB9" w:rsidRDefault="00133794" w:rsidP="008B0E86">
            <w:pPr>
              <w:keepNext/>
              <w:spacing w:after="240"/>
              <w:outlineLvl w:val="1"/>
              <w:rPr>
                <w:i/>
                <w:szCs w:val="24"/>
              </w:rPr>
            </w:pPr>
            <w:r w:rsidRPr="00133794">
              <w:rPr>
                <w:i/>
                <w:szCs w:val="24"/>
                <w:u w:val="single"/>
              </w:rPr>
              <w:t>Class Activity:</w:t>
            </w:r>
            <w:r w:rsidRPr="00133794">
              <w:rPr>
                <w:i/>
                <w:szCs w:val="24"/>
              </w:rPr>
              <w:t xml:space="preserve"> Lead a discussion on whether recently promoted supervisors can remain friends with people whom they now supervise.</w:t>
            </w:r>
          </w:p>
        </w:tc>
      </w:tr>
      <w:tr w:rsidR="00356BB9" w:rsidRPr="007E33BE">
        <w:trPr>
          <w:trHeight w:val="791"/>
        </w:trPr>
        <w:tc>
          <w:tcPr>
            <w:tcW w:w="6660" w:type="dxa"/>
          </w:tcPr>
          <w:p w:rsidR="00356BB9" w:rsidRPr="00A00B38" w:rsidRDefault="00356BB9" w:rsidP="008B0E86">
            <w:pPr>
              <w:numPr>
                <w:ilvl w:val="2"/>
                <w:numId w:val="17"/>
              </w:numPr>
              <w:spacing w:after="240"/>
              <w:rPr>
                <w:szCs w:val="24"/>
              </w:rPr>
            </w:pPr>
            <w:r w:rsidRPr="007E33BE">
              <w:rPr>
                <w:szCs w:val="24"/>
              </w:rPr>
              <w:t xml:space="preserve">They implement the plans developed </w:t>
            </w:r>
            <w:r w:rsidRPr="007E33BE">
              <w:rPr>
                <w:szCs w:val="24"/>
              </w:rPr>
              <w:br/>
              <w:t>by middle managers.</w:t>
            </w:r>
          </w:p>
        </w:tc>
        <w:tc>
          <w:tcPr>
            <w:tcW w:w="2430" w:type="dxa"/>
          </w:tcPr>
          <w:p w:rsidR="00356BB9" w:rsidRPr="007E33BE" w:rsidRDefault="00356BB9" w:rsidP="008B0E86">
            <w:pPr>
              <w:spacing w:after="240"/>
              <w:rPr>
                <w:szCs w:val="24"/>
              </w:rPr>
            </w:pPr>
          </w:p>
        </w:tc>
      </w:tr>
      <w:tr w:rsidR="00356BB9" w:rsidRPr="007E33BE">
        <w:trPr>
          <w:trHeight w:val="530"/>
        </w:trPr>
        <w:tc>
          <w:tcPr>
            <w:tcW w:w="6660" w:type="dxa"/>
          </w:tcPr>
          <w:p w:rsidR="00356BB9" w:rsidRPr="00A00B38" w:rsidRDefault="00356BB9" w:rsidP="008B0E86">
            <w:pPr>
              <w:numPr>
                <w:ilvl w:val="0"/>
                <w:numId w:val="17"/>
              </w:numPr>
              <w:spacing w:after="240"/>
              <w:rPr>
                <w:b/>
                <w:szCs w:val="24"/>
              </w:rPr>
            </w:pPr>
            <w:r>
              <w:rPr>
                <w:b/>
                <w:szCs w:val="24"/>
              </w:rPr>
              <w:t>Skills Needed for Managerial S</w:t>
            </w:r>
            <w:r w:rsidRPr="007E33BE">
              <w:rPr>
                <w:b/>
                <w:szCs w:val="24"/>
              </w:rPr>
              <w:t>uccess</w:t>
            </w:r>
          </w:p>
        </w:tc>
        <w:tc>
          <w:tcPr>
            <w:tcW w:w="2430" w:type="dxa"/>
          </w:tcPr>
          <w:p w:rsidR="00356BB9" w:rsidRPr="007E33BE" w:rsidRDefault="00356BB9" w:rsidP="008B0E86">
            <w:pPr>
              <w:spacing w:after="240"/>
              <w:rPr>
                <w:szCs w:val="24"/>
              </w:rPr>
            </w:pPr>
            <w:r w:rsidRPr="00142C76">
              <w:rPr>
                <w:szCs w:val="24"/>
              </w:rPr>
              <w:t>PowerPoint Slide 7</w:t>
            </w:r>
          </w:p>
        </w:tc>
      </w:tr>
      <w:tr w:rsidR="00356BB9" w:rsidRPr="007E33BE">
        <w:trPr>
          <w:trHeight w:val="530"/>
        </w:trPr>
        <w:tc>
          <w:tcPr>
            <w:tcW w:w="6660" w:type="dxa"/>
          </w:tcPr>
          <w:p w:rsidR="00356BB9" w:rsidRPr="007E33BE" w:rsidRDefault="00356BB9" w:rsidP="008B0E86">
            <w:pPr>
              <w:numPr>
                <w:ilvl w:val="1"/>
                <w:numId w:val="17"/>
              </w:numPr>
              <w:spacing w:after="240"/>
              <w:rPr>
                <w:szCs w:val="24"/>
              </w:rPr>
            </w:pPr>
            <w:r w:rsidRPr="00724A2F">
              <w:rPr>
                <w:szCs w:val="24"/>
              </w:rPr>
              <w:t>Managers at every level in the management hierarchy must exercise three basic types of skills: technical, human, and conceptual.</w:t>
            </w:r>
          </w:p>
        </w:tc>
        <w:tc>
          <w:tcPr>
            <w:tcW w:w="2430" w:type="dxa"/>
          </w:tcPr>
          <w:p w:rsidR="00356BB9" w:rsidRPr="007E33BE" w:rsidRDefault="00356BB9" w:rsidP="008B0E86">
            <w:pPr>
              <w:spacing w:after="240"/>
              <w:rPr>
                <w:szCs w:val="24"/>
              </w:rPr>
            </w:pPr>
          </w:p>
        </w:tc>
      </w:tr>
      <w:tr w:rsidR="00356BB9" w:rsidRPr="007E33BE">
        <w:trPr>
          <w:trHeight w:val="530"/>
        </w:trPr>
        <w:tc>
          <w:tcPr>
            <w:tcW w:w="6660" w:type="dxa"/>
          </w:tcPr>
          <w:p w:rsidR="00356BB9" w:rsidRPr="00724A2F" w:rsidRDefault="00356BB9" w:rsidP="008B0E86">
            <w:pPr>
              <w:numPr>
                <w:ilvl w:val="1"/>
                <w:numId w:val="17"/>
              </w:numPr>
              <w:spacing w:after="240"/>
              <w:rPr>
                <w:szCs w:val="24"/>
              </w:rPr>
            </w:pPr>
            <w:r>
              <w:rPr>
                <w:szCs w:val="24"/>
              </w:rPr>
              <w:t>T</w:t>
            </w:r>
            <w:r w:rsidRPr="00724A2F">
              <w:rPr>
                <w:szCs w:val="24"/>
              </w:rPr>
              <w:t>he importance of each skill changes at different management levels.</w:t>
            </w:r>
          </w:p>
        </w:tc>
        <w:tc>
          <w:tcPr>
            <w:tcW w:w="2430" w:type="dxa"/>
          </w:tcPr>
          <w:p w:rsidR="00356BB9" w:rsidRPr="007E33BE" w:rsidRDefault="00356BB9" w:rsidP="008B0E86">
            <w:pPr>
              <w:spacing w:after="240"/>
              <w:rPr>
                <w:szCs w:val="24"/>
              </w:rPr>
            </w:pPr>
          </w:p>
        </w:tc>
      </w:tr>
      <w:tr w:rsidR="00356BB9" w:rsidRPr="007E33BE">
        <w:tc>
          <w:tcPr>
            <w:tcW w:w="6660" w:type="dxa"/>
          </w:tcPr>
          <w:p w:rsidR="00356BB9" w:rsidRPr="007E33BE" w:rsidRDefault="00356BB9" w:rsidP="008B0E86">
            <w:pPr>
              <w:numPr>
                <w:ilvl w:val="1"/>
                <w:numId w:val="17"/>
              </w:numPr>
              <w:spacing w:after="240"/>
              <w:rPr>
                <w:szCs w:val="24"/>
              </w:rPr>
            </w:pPr>
            <w:r w:rsidRPr="007E33BE">
              <w:rPr>
                <w:szCs w:val="24"/>
              </w:rPr>
              <w:t>Technical skills</w:t>
            </w:r>
          </w:p>
        </w:tc>
        <w:tc>
          <w:tcPr>
            <w:tcW w:w="2430" w:type="dxa"/>
          </w:tcPr>
          <w:p w:rsidR="00356BB9" w:rsidRPr="00B129A5" w:rsidRDefault="00356BB9" w:rsidP="008B0E86">
            <w:pPr>
              <w:spacing w:after="240"/>
              <w:rPr>
                <w:i/>
                <w:szCs w:val="24"/>
              </w:rPr>
            </w:pPr>
            <w:r>
              <w:rPr>
                <w:i/>
                <w:szCs w:val="24"/>
                <w:u w:val="single"/>
              </w:rPr>
              <w:t>Lecture Enhancer:</w:t>
            </w:r>
            <w:r>
              <w:rPr>
                <w:i/>
                <w:szCs w:val="24"/>
              </w:rPr>
              <w:t xml:space="preserve"> What might happen if a manager lacks technical skills?</w:t>
            </w:r>
          </w:p>
        </w:tc>
      </w:tr>
      <w:tr w:rsidR="00356BB9" w:rsidRPr="007E33BE">
        <w:trPr>
          <w:trHeight w:val="1169"/>
        </w:trPr>
        <w:tc>
          <w:tcPr>
            <w:tcW w:w="6660" w:type="dxa"/>
          </w:tcPr>
          <w:p w:rsidR="00356BB9" w:rsidRPr="007E33BE" w:rsidRDefault="00356BB9" w:rsidP="008B0E86">
            <w:pPr>
              <w:numPr>
                <w:ilvl w:val="2"/>
                <w:numId w:val="17"/>
              </w:numPr>
              <w:spacing w:after="240"/>
              <w:rPr>
                <w:szCs w:val="24"/>
              </w:rPr>
            </w:pPr>
            <w:r w:rsidRPr="007E33BE">
              <w:rPr>
                <w:szCs w:val="24"/>
              </w:rPr>
              <w:t>Manager’s ability to understand and use the techniques, knowledge, and tools and equipment of a specifi</w:t>
            </w:r>
            <w:r>
              <w:rPr>
                <w:szCs w:val="24"/>
              </w:rPr>
              <w:t xml:space="preserve">c discipline or department. </w:t>
            </w:r>
          </w:p>
        </w:tc>
        <w:tc>
          <w:tcPr>
            <w:tcW w:w="2430" w:type="dxa"/>
          </w:tcPr>
          <w:p w:rsidR="00356BB9" w:rsidRPr="007E33BE" w:rsidRDefault="00356BB9" w:rsidP="008B0E86">
            <w:pPr>
              <w:rPr>
                <w:szCs w:val="24"/>
              </w:rPr>
            </w:pPr>
          </w:p>
        </w:tc>
      </w:tr>
      <w:tr w:rsidR="00356BB9" w:rsidRPr="007E33BE">
        <w:tc>
          <w:tcPr>
            <w:tcW w:w="6660" w:type="dxa"/>
          </w:tcPr>
          <w:p w:rsidR="00356BB9" w:rsidRPr="007E33BE" w:rsidRDefault="00356BB9" w:rsidP="008B0E86">
            <w:pPr>
              <w:numPr>
                <w:ilvl w:val="2"/>
                <w:numId w:val="17"/>
              </w:numPr>
              <w:spacing w:after="240"/>
              <w:rPr>
                <w:szCs w:val="24"/>
              </w:rPr>
            </w:pPr>
            <w:r w:rsidRPr="007E33BE">
              <w:rPr>
                <w:color w:val="000000"/>
                <w:szCs w:val="24"/>
              </w:rPr>
              <w:t>Technical skills are important for first-line managers and less important for top managers.</w:t>
            </w:r>
          </w:p>
        </w:tc>
        <w:tc>
          <w:tcPr>
            <w:tcW w:w="2430" w:type="dxa"/>
          </w:tcPr>
          <w:p w:rsidR="00356BB9" w:rsidRPr="007E33BE" w:rsidRDefault="00356BB9" w:rsidP="008B0E86">
            <w:pPr>
              <w:spacing w:after="240"/>
              <w:rPr>
                <w:szCs w:val="24"/>
              </w:rPr>
            </w:pPr>
          </w:p>
        </w:tc>
      </w:tr>
      <w:tr w:rsidR="00356BB9" w:rsidRPr="007E33BE">
        <w:tc>
          <w:tcPr>
            <w:tcW w:w="6660" w:type="dxa"/>
          </w:tcPr>
          <w:p w:rsidR="00356BB9" w:rsidRPr="007E33BE" w:rsidRDefault="00356BB9" w:rsidP="008B0E86">
            <w:pPr>
              <w:numPr>
                <w:ilvl w:val="2"/>
                <w:numId w:val="17"/>
              </w:numPr>
              <w:spacing w:after="240"/>
              <w:rPr>
                <w:color w:val="000000"/>
                <w:szCs w:val="24"/>
              </w:rPr>
            </w:pPr>
            <w:r>
              <w:rPr>
                <w:spacing w:val="-5"/>
                <w:szCs w:val="24"/>
              </w:rPr>
              <w:t>M</w:t>
            </w:r>
            <w:r w:rsidRPr="00724A2F">
              <w:rPr>
                <w:spacing w:val="-5"/>
                <w:szCs w:val="24"/>
              </w:rPr>
              <w:t>ost top executives started out as technical experts</w:t>
            </w:r>
            <w:r>
              <w:rPr>
                <w:spacing w:val="-5"/>
                <w:szCs w:val="24"/>
              </w:rPr>
              <w:t>.</w:t>
            </w:r>
          </w:p>
        </w:tc>
        <w:tc>
          <w:tcPr>
            <w:tcW w:w="2430" w:type="dxa"/>
          </w:tcPr>
          <w:p w:rsidR="00356BB9" w:rsidRPr="007E33BE" w:rsidRDefault="00356BB9" w:rsidP="008B0E86">
            <w:pPr>
              <w:spacing w:after="240"/>
              <w:rPr>
                <w:szCs w:val="24"/>
              </w:rPr>
            </w:pPr>
          </w:p>
        </w:tc>
      </w:tr>
      <w:tr w:rsidR="00356BB9" w:rsidRPr="007E33BE">
        <w:tc>
          <w:tcPr>
            <w:tcW w:w="6660" w:type="dxa"/>
          </w:tcPr>
          <w:p w:rsidR="00356BB9" w:rsidRPr="007E33BE" w:rsidRDefault="00356BB9" w:rsidP="008B0E86">
            <w:pPr>
              <w:numPr>
                <w:ilvl w:val="1"/>
                <w:numId w:val="17"/>
              </w:numPr>
              <w:spacing w:after="240"/>
              <w:rPr>
                <w:szCs w:val="24"/>
              </w:rPr>
            </w:pPr>
            <w:r w:rsidRPr="007E33BE">
              <w:rPr>
                <w:szCs w:val="24"/>
              </w:rPr>
              <w:lastRenderedPageBreak/>
              <w:t>Human skills</w:t>
            </w:r>
          </w:p>
        </w:tc>
        <w:tc>
          <w:tcPr>
            <w:tcW w:w="2430" w:type="dxa"/>
          </w:tcPr>
          <w:p w:rsidR="00356BB9" w:rsidRPr="007E33BE" w:rsidRDefault="00356BB9" w:rsidP="008B0E86">
            <w:pPr>
              <w:spacing w:after="240"/>
              <w:rPr>
                <w:szCs w:val="24"/>
              </w:rPr>
            </w:pPr>
            <w:r>
              <w:rPr>
                <w:i/>
                <w:szCs w:val="24"/>
                <w:u w:val="single"/>
              </w:rPr>
              <w:t>Lecture Enhancer:</w:t>
            </w:r>
            <w:r>
              <w:rPr>
                <w:i/>
                <w:szCs w:val="24"/>
              </w:rPr>
              <w:t xml:space="preserve"> What might happen if a manager lacks human skills?</w:t>
            </w:r>
          </w:p>
        </w:tc>
      </w:tr>
      <w:tr w:rsidR="00356BB9" w:rsidRPr="007E33BE">
        <w:trPr>
          <w:trHeight w:val="863"/>
        </w:trPr>
        <w:tc>
          <w:tcPr>
            <w:tcW w:w="6660" w:type="dxa"/>
          </w:tcPr>
          <w:p w:rsidR="00356BB9" w:rsidRPr="007E33BE" w:rsidRDefault="00356BB9" w:rsidP="008B0E86">
            <w:pPr>
              <w:numPr>
                <w:ilvl w:val="2"/>
                <w:numId w:val="17"/>
              </w:numPr>
              <w:spacing w:after="240"/>
              <w:rPr>
                <w:szCs w:val="24"/>
              </w:rPr>
            </w:pPr>
            <w:r>
              <w:rPr>
                <w:szCs w:val="24"/>
              </w:rPr>
              <w:t>Human skills</w:t>
            </w:r>
            <w:r w:rsidRPr="007E33BE">
              <w:rPr>
                <w:szCs w:val="24"/>
              </w:rPr>
              <w:t xml:space="preserve"> </w:t>
            </w:r>
            <w:r w:rsidRPr="00724A2F">
              <w:rPr>
                <w:szCs w:val="24"/>
              </w:rPr>
              <w:t>are interpersonal skills that enable managers to work effectively with and through people.</w:t>
            </w:r>
          </w:p>
        </w:tc>
        <w:tc>
          <w:tcPr>
            <w:tcW w:w="2430" w:type="dxa"/>
          </w:tcPr>
          <w:p w:rsidR="00356BB9" w:rsidRPr="007E33BE" w:rsidRDefault="00356BB9" w:rsidP="008B0E86">
            <w:pPr>
              <w:rPr>
                <w:szCs w:val="24"/>
              </w:rPr>
            </w:pPr>
          </w:p>
        </w:tc>
      </w:tr>
      <w:tr w:rsidR="00356BB9" w:rsidRPr="007E33BE">
        <w:trPr>
          <w:trHeight w:val="863"/>
        </w:trPr>
        <w:tc>
          <w:tcPr>
            <w:tcW w:w="6660" w:type="dxa"/>
          </w:tcPr>
          <w:p w:rsidR="00356BB9" w:rsidRDefault="00356BB9" w:rsidP="008B0E86">
            <w:pPr>
              <w:numPr>
                <w:ilvl w:val="2"/>
                <w:numId w:val="17"/>
              </w:numPr>
              <w:spacing w:after="240"/>
              <w:rPr>
                <w:szCs w:val="24"/>
              </w:rPr>
            </w:pPr>
            <w:r>
              <w:rPr>
                <w:szCs w:val="24"/>
              </w:rPr>
              <w:t>These</w:t>
            </w:r>
            <w:r w:rsidRPr="00724A2F">
              <w:rPr>
                <w:szCs w:val="24"/>
              </w:rPr>
              <w:t xml:space="preserve"> include the ability to communicate with, motivate, and lead employees to complete assigned activities.</w:t>
            </w:r>
          </w:p>
        </w:tc>
        <w:tc>
          <w:tcPr>
            <w:tcW w:w="2430" w:type="dxa"/>
          </w:tcPr>
          <w:p w:rsidR="00356BB9" w:rsidRPr="007E33BE" w:rsidRDefault="00356BB9" w:rsidP="008B0E86">
            <w:pPr>
              <w:rPr>
                <w:szCs w:val="24"/>
              </w:rPr>
            </w:pPr>
          </w:p>
        </w:tc>
      </w:tr>
      <w:tr w:rsidR="00356BB9" w:rsidRPr="007E33BE">
        <w:tc>
          <w:tcPr>
            <w:tcW w:w="6660" w:type="dxa"/>
          </w:tcPr>
          <w:p w:rsidR="00356BB9" w:rsidRPr="007E33BE" w:rsidRDefault="00356BB9" w:rsidP="008B0E86">
            <w:pPr>
              <w:numPr>
                <w:ilvl w:val="1"/>
                <w:numId w:val="17"/>
              </w:numPr>
              <w:spacing w:after="240"/>
              <w:rPr>
                <w:szCs w:val="24"/>
              </w:rPr>
            </w:pPr>
            <w:r w:rsidRPr="007E33BE">
              <w:rPr>
                <w:szCs w:val="24"/>
              </w:rPr>
              <w:t>Conceptual skills</w:t>
            </w:r>
          </w:p>
        </w:tc>
        <w:tc>
          <w:tcPr>
            <w:tcW w:w="2430" w:type="dxa"/>
          </w:tcPr>
          <w:p w:rsidR="00356BB9" w:rsidRPr="007E33BE" w:rsidRDefault="00356BB9" w:rsidP="008B0E86">
            <w:pPr>
              <w:spacing w:after="240"/>
              <w:rPr>
                <w:szCs w:val="24"/>
              </w:rPr>
            </w:pPr>
            <w:r>
              <w:rPr>
                <w:i/>
                <w:szCs w:val="24"/>
                <w:u w:val="single"/>
              </w:rPr>
              <w:t>Lecture Enhancer:</w:t>
            </w:r>
            <w:r>
              <w:rPr>
                <w:i/>
                <w:szCs w:val="24"/>
              </w:rPr>
              <w:t xml:space="preserve"> What might happen if a manager lacks conceptual skills?</w:t>
            </w:r>
          </w:p>
        </w:tc>
      </w:tr>
      <w:tr w:rsidR="00356BB9" w:rsidRPr="007E33BE">
        <w:trPr>
          <w:trHeight w:val="1367"/>
        </w:trPr>
        <w:tc>
          <w:tcPr>
            <w:tcW w:w="6660" w:type="dxa"/>
          </w:tcPr>
          <w:p w:rsidR="00356BB9" w:rsidRPr="00A00B38" w:rsidRDefault="00356BB9" w:rsidP="008B0E86">
            <w:pPr>
              <w:numPr>
                <w:ilvl w:val="2"/>
                <w:numId w:val="17"/>
              </w:numPr>
              <w:spacing w:after="240"/>
              <w:rPr>
                <w:szCs w:val="24"/>
              </w:rPr>
            </w:pPr>
            <w:r w:rsidRPr="00724A2F">
              <w:rPr>
                <w:bCs/>
                <w:szCs w:val="24"/>
              </w:rPr>
              <w:t>Conceptual skills</w:t>
            </w:r>
            <w:r w:rsidRPr="00724A2F">
              <w:rPr>
                <w:spacing w:val="1"/>
                <w:szCs w:val="24"/>
              </w:rPr>
              <w:t xml:space="preserve"> </w:t>
            </w:r>
            <w:r>
              <w:rPr>
                <w:spacing w:val="1"/>
                <w:szCs w:val="24"/>
              </w:rPr>
              <w:t xml:space="preserve">include the ability </w:t>
            </w:r>
            <w:r w:rsidRPr="00724A2F">
              <w:rPr>
                <w:spacing w:val="1"/>
                <w:szCs w:val="24"/>
              </w:rPr>
              <w:t>to see the organization as a unified whole and to understand how each part of the overall organization interacts with other parts.</w:t>
            </w:r>
          </w:p>
        </w:tc>
        <w:tc>
          <w:tcPr>
            <w:tcW w:w="2430" w:type="dxa"/>
          </w:tcPr>
          <w:p w:rsidR="00356BB9" w:rsidRPr="007E33BE" w:rsidRDefault="00356BB9" w:rsidP="008B0E86">
            <w:pPr>
              <w:spacing w:after="240"/>
              <w:rPr>
                <w:i/>
                <w:iCs/>
                <w:szCs w:val="24"/>
              </w:rPr>
            </w:pPr>
          </w:p>
        </w:tc>
      </w:tr>
      <w:tr w:rsidR="00356BB9" w:rsidRPr="007E33BE">
        <w:tc>
          <w:tcPr>
            <w:tcW w:w="6660" w:type="dxa"/>
          </w:tcPr>
          <w:p w:rsidR="00356BB9" w:rsidRPr="007E33BE" w:rsidRDefault="00356BB9" w:rsidP="008B0E86">
            <w:pPr>
              <w:numPr>
                <w:ilvl w:val="2"/>
                <w:numId w:val="17"/>
              </w:numPr>
              <w:spacing w:after="240"/>
              <w:rPr>
                <w:szCs w:val="24"/>
              </w:rPr>
            </w:pPr>
            <w:r w:rsidRPr="00724A2F">
              <w:rPr>
                <w:spacing w:val="1"/>
                <w:szCs w:val="24"/>
              </w:rPr>
              <w:t>These skills involve an ability to see the big picture by acquiring, analyzing, and interpreting information.</w:t>
            </w:r>
          </w:p>
        </w:tc>
        <w:tc>
          <w:tcPr>
            <w:tcW w:w="2430" w:type="dxa"/>
          </w:tcPr>
          <w:p w:rsidR="00356BB9" w:rsidRPr="007E33BE" w:rsidRDefault="00356BB9" w:rsidP="008B0E86">
            <w:pPr>
              <w:spacing w:after="240"/>
              <w:rPr>
                <w:szCs w:val="24"/>
              </w:rPr>
            </w:pPr>
          </w:p>
        </w:tc>
      </w:tr>
      <w:tr w:rsidR="00356BB9" w:rsidRPr="007E33BE">
        <w:tc>
          <w:tcPr>
            <w:tcW w:w="6660" w:type="dxa"/>
          </w:tcPr>
          <w:p w:rsidR="00356BB9" w:rsidRPr="00724A2F" w:rsidRDefault="00356BB9" w:rsidP="008B0E86">
            <w:pPr>
              <w:numPr>
                <w:ilvl w:val="2"/>
                <w:numId w:val="17"/>
              </w:numPr>
              <w:spacing w:after="240"/>
              <w:rPr>
                <w:spacing w:val="1"/>
                <w:szCs w:val="24"/>
              </w:rPr>
            </w:pPr>
            <w:r w:rsidRPr="00724A2F">
              <w:rPr>
                <w:spacing w:val="1"/>
                <w:szCs w:val="24"/>
              </w:rPr>
              <w:t>Conceptual skills are important for top-level managers, who must develop long-range plans</w:t>
            </w:r>
            <w:r>
              <w:rPr>
                <w:spacing w:val="1"/>
                <w:szCs w:val="24"/>
              </w:rPr>
              <w:t>.</w:t>
            </w:r>
          </w:p>
        </w:tc>
        <w:tc>
          <w:tcPr>
            <w:tcW w:w="2430" w:type="dxa"/>
          </w:tcPr>
          <w:p w:rsidR="00356BB9" w:rsidRPr="007E33BE" w:rsidRDefault="00356BB9" w:rsidP="008B0E86">
            <w:pPr>
              <w:spacing w:after="240"/>
              <w:rPr>
                <w:szCs w:val="24"/>
              </w:rPr>
            </w:pPr>
          </w:p>
        </w:tc>
      </w:tr>
      <w:tr w:rsidR="00356BB9" w:rsidRPr="007E33BE">
        <w:tc>
          <w:tcPr>
            <w:tcW w:w="6660" w:type="dxa"/>
          </w:tcPr>
          <w:p w:rsidR="00356BB9" w:rsidRPr="00A00B38" w:rsidRDefault="00356BB9" w:rsidP="008B0E86">
            <w:pPr>
              <w:numPr>
                <w:ilvl w:val="0"/>
                <w:numId w:val="17"/>
              </w:numPr>
              <w:spacing w:after="240"/>
              <w:rPr>
                <w:b/>
                <w:szCs w:val="24"/>
              </w:rPr>
            </w:pPr>
            <w:r>
              <w:rPr>
                <w:b/>
                <w:szCs w:val="24"/>
              </w:rPr>
              <w:t>Managerial F</w:t>
            </w:r>
            <w:r w:rsidRPr="007E33BE">
              <w:rPr>
                <w:b/>
                <w:szCs w:val="24"/>
              </w:rPr>
              <w:t>unctions</w:t>
            </w:r>
          </w:p>
        </w:tc>
        <w:tc>
          <w:tcPr>
            <w:tcW w:w="2430" w:type="dxa"/>
          </w:tcPr>
          <w:p w:rsidR="00356BB9" w:rsidRPr="007E33BE" w:rsidRDefault="00356BB9" w:rsidP="008B0E86">
            <w:pPr>
              <w:spacing w:after="240"/>
              <w:rPr>
                <w:szCs w:val="24"/>
              </w:rPr>
            </w:pPr>
            <w:r w:rsidRPr="00142C76">
              <w:rPr>
                <w:szCs w:val="24"/>
              </w:rPr>
              <w:t>PowerPoint Slide 8</w:t>
            </w:r>
            <w:r w:rsidRPr="007E33BE">
              <w:rPr>
                <w:szCs w:val="24"/>
              </w:rPr>
              <w:t xml:space="preserve"> </w:t>
            </w:r>
          </w:p>
        </w:tc>
      </w:tr>
      <w:tr w:rsidR="00356BB9" w:rsidRPr="007E33BE">
        <w:tc>
          <w:tcPr>
            <w:tcW w:w="6660" w:type="dxa"/>
          </w:tcPr>
          <w:p w:rsidR="00356BB9" w:rsidRPr="007E33BE" w:rsidRDefault="00356BB9" w:rsidP="008B0E86">
            <w:pPr>
              <w:spacing w:after="240"/>
              <w:ind w:left="1080"/>
              <w:rPr>
                <w:szCs w:val="24"/>
              </w:rPr>
            </w:pPr>
            <w:r w:rsidRPr="007E33BE">
              <w:rPr>
                <w:szCs w:val="24"/>
              </w:rPr>
              <w:t>Managers carry out four functions—planning, organizing, directing, and controlling.</w:t>
            </w:r>
          </w:p>
        </w:tc>
        <w:tc>
          <w:tcPr>
            <w:tcW w:w="2430" w:type="dxa"/>
          </w:tcPr>
          <w:p w:rsidR="00356BB9" w:rsidRPr="00B129A5" w:rsidRDefault="00356BB9" w:rsidP="008B0E86">
            <w:pPr>
              <w:spacing w:after="240"/>
              <w:rPr>
                <w:i/>
                <w:szCs w:val="24"/>
              </w:rPr>
            </w:pPr>
            <w:r>
              <w:rPr>
                <w:i/>
                <w:szCs w:val="24"/>
                <w:u w:val="single"/>
              </w:rPr>
              <w:t>Lecture Enhancer:</w:t>
            </w:r>
            <w:r>
              <w:rPr>
                <w:szCs w:val="24"/>
              </w:rPr>
              <w:t xml:space="preserve"> </w:t>
            </w:r>
            <w:r>
              <w:rPr>
                <w:i/>
                <w:szCs w:val="24"/>
              </w:rPr>
              <w:t>Which of these functions do you consider to be the most important? Why?</w:t>
            </w:r>
          </w:p>
        </w:tc>
      </w:tr>
    </w:tbl>
    <w:p w:rsidR="00356BB9" w:rsidRDefault="00356BB9">
      <w:r>
        <w:br w:type="page"/>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430"/>
      </w:tblGrid>
      <w:tr w:rsidR="00356BB9" w:rsidRPr="007E33BE">
        <w:tc>
          <w:tcPr>
            <w:tcW w:w="6660" w:type="dxa"/>
          </w:tcPr>
          <w:p w:rsidR="00356BB9" w:rsidRPr="00AB6053" w:rsidRDefault="00356BB9" w:rsidP="008B0E86">
            <w:pPr>
              <w:numPr>
                <w:ilvl w:val="1"/>
                <w:numId w:val="17"/>
              </w:numPr>
              <w:spacing w:after="240"/>
              <w:rPr>
                <w:b/>
                <w:szCs w:val="24"/>
              </w:rPr>
            </w:pPr>
            <w:r w:rsidRPr="00AB6053">
              <w:rPr>
                <w:b/>
                <w:szCs w:val="24"/>
              </w:rPr>
              <w:t>Planning</w:t>
            </w:r>
          </w:p>
        </w:tc>
        <w:tc>
          <w:tcPr>
            <w:tcW w:w="2430" w:type="dxa"/>
          </w:tcPr>
          <w:p w:rsidR="00356BB9" w:rsidRPr="00AB6053" w:rsidRDefault="00356BB9" w:rsidP="008B0E86">
            <w:pPr>
              <w:spacing w:after="240"/>
              <w:rPr>
                <w:b/>
                <w:szCs w:val="24"/>
              </w:rPr>
            </w:pPr>
          </w:p>
        </w:tc>
      </w:tr>
      <w:tr w:rsidR="00356BB9" w:rsidRPr="007E33BE">
        <w:tc>
          <w:tcPr>
            <w:tcW w:w="6660" w:type="dxa"/>
          </w:tcPr>
          <w:p w:rsidR="00356BB9" w:rsidRPr="007E33BE" w:rsidRDefault="00133794" w:rsidP="008B0E86">
            <w:pPr>
              <w:numPr>
                <w:ilvl w:val="2"/>
                <w:numId w:val="17"/>
              </w:numPr>
              <w:spacing w:after="240"/>
              <w:rPr>
                <w:szCs w:val="24"/>
              </w:rPr>
            </w:pPr>
            <w:r w:rsidRPr="00133794">
              <w:rPr>
                <w:bCs/>
                <w:i/>
                <w:szCs w:val="24"/>
                <w:u w:val="single"/>
              </w:rPr>
              <w:t>Planning</w:t>
            </w:r>
            <w:r w:rsidR="00356BB9" w:rsidRPr="00724A2F">
              <w:rPr>
                <w:szCs w:val="24"/>
              </w:rPr>
              <w:t xml:space="preserve"> is the process of anticipating future events and conditions and determining courses of actions for achieving organizational objectives</w:t>
            </w:r>
            <w:r w:rsidR="00356BB9">
              <w:rPr>
                <w:szCs w:val="24"/>
              </w:rPr>
              <w:t>.</w:t>
            </w:r>
          </w:p>
        </w:tc>
        <w:tc>
          <w:tcPr>
            <w:tcW w:w="2430" w:type="dxa"/>
          </w:tcPr>
          <w:p w:rsidR="00356BB9" w:rsidRPr="007E33BE" w:rsidRDefault="00356BB9" w:rsidP="008B0E86">
            <w:pPr>
              <w:spacing w:after="240"/>
              <w:rPr>
                <w:szCs w:val="24"/>
              </w:rPr>
            </w:pPr>
          </w:p>
        </w:tc>
      </w:tr>
      <w:tr w:rsidR="00356BB9" w:rsidRPr="007E33BE">
        <w:tc>
          <w:tcPr>
            <w:tcW w:w="6660" w:type="dxa"/>
          </w:tcPr>
          <w:p w:rsidR="00356BB9" w:rsidRPr="007E33BE" w:rsidRDefault="00356BB9" w:rsidP="008B0E86">
            <w:pPr>
              <w:numPr>
                <w:ilvl w:val="2"/>
                <w:numId w:val="17"/>
              </w:numPr>
              <w:spacing w:after="240"/>
              <w:rPr>
                <w:szCs w:val="24"/>
              </w:rPr>
            </w:pPr>
            <w:r w:rsidRPr="00724A2F">
              <w:rPr>
                <w:szCs w:val="24"/>
              </w:rPr>
              <w:t>Planning should be flexible and responsive to changes in the business environment</w:t>
            </w:r>
            <w:r>
              <w:rPr>
                <w:szCs w:val="24"/>
              </w:rPr>
              <w:t>.</w:t>
            </w:r>
          </w:p>
        </w:tc>
        <w:tc>
          <w:tcPr>
            <w:tcW w:w="2430" w:type="dxa"/>
          </w:tcPr>
          <w:p w:rsidR="00356BB9" w:rsidRPr="007E33BE" w:rsidRDefault="00356BB9" w:rsidP="008B0E86">
            <w:pPr>
              <w:spacing w:after="240"/>
              <w:rPr>
                <w:szCs w:val="24"/>
              </w:rPr>
            </w:pPr>
          </w:p>
        </w:tc>
      </w:tr>
      <w:tr w:rsidR="00356BB9" w:rsidRPr="007E33BE">
        <w:tc>
          <w:tcPr>
            <w:tcW w:w="6660" w:type="dxa"/>
          </w:tcPr>
          <w:p w:rsidR="00356BB9" w:rsidRPr="00724A2F" w:rsidRDefault="00356BB9" w:rsidP="008B0E86">
            <w:pPr>
              <w:numPr>
                <w:ilvl w:val="2"/>
                <w:numId w:val="17"/>
              </w:numPr>
              <w:spacing w:after="240"/>
              <w:rPr>
                <w:szCs w:val="24"/>
              </w:rPr>
            </w:pPr>
            <w:r>
              <w:rPr>
                <w:szCs w:val="24"/>
              </w:rPr>
              <w:t xml:space="preserve">It </w:t>
            </w:r>
            <w:r w:rsidRPr="00724A2F">
              <w:rPr>
                <w:szCs w:val="24"/>
              </w:rPr>
              <w:t xml:space="preserve">should involve managers from all levels of the organization. </w:t>
            </w:r>
          </w:p>
        </w:tc>
        <w:tc>
          <w:tcPr>
            <w:tcW w:w="2430" w:type="dxa"/>
          </w:tcPr>
          <w:p w:rsidR="00356BB9" w:rsidRPr="007E33BE" w:rsidRDefault="00356BB9" w:rsidP="008B0E86">
            <w:pPr>
              <w:spacing w:after="240"/>
              <w:rPr>
                <w:szCs w:val="24"/>
              </w:rPr>
            </w:pPr>
          </w:p>
        </w:tc>
      </w:tr>
      <w:tr w:rsidR="00356BB9" w:rsidRPr="007E33BE">
        <w:tc>
          <w:tcPr>
            <w:tcW w:w="6660" w:type="dxa"/>
          </w:tcPr>
          <w:p w:rsidR="00356BB9" w:rsidRPr="00AB6053" w:rsidRDefault="00356BB9" w:rsidP="008B0E86">
            <w:pPr>
              <w:numPr>
                <w:ilvl w:val="1"/>
                <w:numId w:val="17"/>
              </w:numPr>
              <w:spacing w:after="240"/>
              <w:rPr>
                <w:b/>
                <w:szCs w:val="24"/>
              </w:rPr>
            </w:pPr>
            <w:r w:rsidRPr="00AB6053">
              <w:rPr>
                <w:b/>
                <w:szCs w:val="24"/>
              </w:rPr>
              <w:t>Organizing</w:t>
            </w:r>
          </w:p>
        </w:tc>
        <w:tc>
          <w:tcPr>
            <w:tcW w:w="2430" w:type="dxa"/>
          </w:tcPr>
          <w:p w:rsidR="00356BB9" w:rsidRPr="00AB6053" w:rsidRDefault="00356BB9" w:rsidP="008B0E86">
            <w:pPr>
              <w:spacing w:after="240"/>
              <w:rPr>
                <w:b/>
                <w:szCs w:val="24"/>
              </w:rPr>
            </w:pPr>
          </w:p>
        </w:tc>
      </w:tr>
      <w:tr w:rsidR="00356BB9" w:rsidRPr="007E33BE">
        <w:tc>
          <w:tcPr>
            <w:tcW w:w="6660" w:type="dxa"/>
          </w:tcPr>
          <w:p w:rsidR="00356BB9" w:rsidRPr="007E33BE" w:rsidRDefault="00133794" w:rsidP="008B0E86">
            <w:pPr>
              <w:numPr>
                <w:ilvl w:val="2"/>
                <w:numId w:val="17"/>
              </w:numPr>
              <w:spacing w:after="240"/>
              <w:rPr>
                <w:szCs w:val="24"/>
              </w:rPr>
            </w:pPr>
            <w:r w:rsidRPr="00133794">
              <w:rPr>
                <w:i/>
                <w:szCs w:val="24"/>
                <w:u w:val="single"/>
              </w:rPr>
              <w:t>Organizing</w:t>
            </w:r>
            <w:r w:rsidR="00356BB9" w:rsidRPr="007E33BE">
              <w:rPr>
                <w:szCs w:val="24"/>
              </w:rPr>
              <w:t xml:space="preserve"> is </w:t>
            </w:r>
            <w:r w:rsidR="00356BB9" w:rsidRPr="00724A2F">
              <w:rPr>
                <w:spacing w:val="-4"/>
                <w:szCs w:val="24"/>
              </w:rPr>
              <w:t xml:space="preserve">the </w:t>
            </w:r>
            <w:r w:rsidR="00356BB9" w:rsidRPr="00724A2F">
              <w:rPr>
                <w:spacing w:val="1"/>
                <w:szCs w:val="24"/>
              </w:rPr>
              <w:t>process of blending human and material resources through a formal structure of tasks and authority</w:t>
            </w:r>
            <w:r w:rsidR="00356BB9">
              <w:rPr>
                <w:spacing w:val="1"/>
                <w:szCs w:val="24"/>
              </w:rPr>
              <w:t>.</w:t>
            </w:r>
          </w:p>
        </w:tc>
        <w:tc>
          <w:tcPr>
            <w:tcW w:w="2430" w:type="dxa"/>
          </w:tcPr>
          <w:p w:rsidR="00356BB9" w:rsidRPr="007E33BE" w:rsidRDefault="00356BB9" w:rsidP="008B0E86">
            <w:pPr>
              <w:spacing w:after="240"/>
              <w:rPr>
                <w:szCs w:val="24"/>
              </w:rPr>
            </w:pPr>
          </w:p>
        </w:tc>
      </w:tr>
      <w:tr w:rsidR="00356BB9" w:rsidRPr="007E33BE">
        <w:tc>
          <w:tcPr>
            <w:tcW w:w="6660" w:type="dxa"/>
          </w:tcPr>
          <w:p w:rsidR="00356BB9" w:rsidRPr="007E33BE" w:rsidRDefault="00356BB9" w:rsidP="008B0E86">
            <w:pPr>
              <w:numPr>
                <w:ilvl w:val="2"/>
                <w:numId w:val="17"/>
              </w:numPr>
              <w:spacing w:after="240"/>
              <w:rPr>
                <w:szCs w:val="24"/>
              </w:rPr>
            </w:pPr>
            <w:r w:rsidRPr="007E33BE">
              <w:rPr>
                <w:szCs w:val="24"/>
              </w:rPr>
              <w:t xml:space="preserve">It involves </w:t>
            </w:r>
            <w:r w:rsidRPr="00724A2F">
              <w:rPr>
                <w:spacing w:val="1"/>
                <w:szCs w:val="24"/>
              </w:rPr>
              <w:t>arranging work, dividing tasks among employees, and coordinating them to ensure implementation of plans and accomplishment of objectives</w:t>
            </w:r>
            <w:r w:rsidRPr="00724A2F">
              <w:rPr>
                <w:spacing w:val="-4"/>
                <w:szCs w:val="24"/>
              </w:rPr>
              <w:t>.</w:t>
            </w:r>
          </w:p>
        </w:tc>
        <w:tc>
          <w:tcPr>
            <w:tcW w:w="2430" w:type="dxa"/>
          </w:tcPr>
          <w:p w:rsidR="00356BB9" w:rsidRPr="007E33BE" w:rsidRDefault="00356BB9" w:rsidP="008B0E86">
            <w:pPr>
              <w:rPr>
                <w:szCs w:val="24"/>
              </w:rPr>
            </w:pPr>
          </w:p>
        </w:tc>
      </w:tr>
      <w:tr w:rsidR="00356BB9" w:rsidRPr="007E33BE">
        <w:trPr>
          <w:trHeight w:val="620"/>
        </w:trPr>
        <w:tc>
          <w:tcPr>
            <w:tcW w:w="6660" w:type="dxa"/>
          </w:tcPr>
          <w:p w:rsidR="00356BB9" w:rsidRPr="007E33BE" w:rsidRDefault="00356BB9" w:rsidP="008B0E86">
            <w:pPr>
              <w:numPr>
                <w:ilvl w:val="2"/>
                <w:numId w:val="17"/>
              </w:numPr>
              <w:spacing w:after="240"/>
              <w:rPr>
                <w:szCs w:val="24"/>
              </w:rPr>
            </w:pPr>
            <w:r w:rsidRPr="007E33BE">
              <w:rPr>
                <w:szCs w:val="24"/>
              </w:rPr>
              <w:t>It involves grouping tasks into a logical pattern or structure and assigning them to specific personnel.</w:t>
            </w:r>
          </w:p>
        </w:tc>
        <w:tc>
          <w:tcPr>
            <w:tcW w:w="2430" w:type="dxa"/>
          </w:tcPr>
          <w:p w:rsidR="00356BB9" w:rsidRPr="007E33BE" w:rsidRDefault="00356BB9" w:rsidP="008B0E86">
            <w:pPr>
              <w:rPr>
                <w:szCs w:val="24"/>
              </w:rPr>
            </w:pPr>
          </w:p>
        </w:tc>
      </w:tr>
      <w:tr w:rsidR="00356BB9" w:rsidRPr="007E33BE">
        <w:trPr>
          <w:trHeight w:val="620"/>
        </w:trPr>
        <w:tc>
          <w:tcPr>
            <w:tcW w:w="6660" w:type="dxa"/>
          </w:tcPr>
          <w:p w:rsidR="00356BB9" w:rsidRPr="007E33BE" w:rsidRDefault="00356BB9" w:rsidP="008B0E86">
            <w:pPr>
              <w:numPr>
                <w:ilvl w:val="2"/>
                <w:numId w:val="17"/>
              </w:numPr>
              <w:spacing w:after="240"/>
              <w:rPr>
                <w:szCs w:val="24"/>
              </w:rPr>
            </w:pPr>
            <w:r>
              <w:rPr>
                <w:spacing w:val="-4"/>
                <w:szCs w:val="24"/>
              </w:rPr>
              <w:t xml:space="preserve">It </w:t>
            </w:r>
            <w:r w:rsidRPr="00724A2F">
              <w:rPr>
                <w:spacing w:val="-4"/>
                <w:szCs w:val="24"/>
              </w:rPr>
              <w:t>involves classifying and dividing work into manageable units with a logical structure.</w:t>
            </w:r>
          </w:p>
        </w:tc>
        <w:tc>
          <w:tcPr>
            <w:tcW w:w="2430" w:type="dxa"/>
          </w:tcPr>
          <w:p w:rsidR="00356BB9" w:rsidRPr="007E33BE" w:rsidRDefault="00356BB9" w:rsidP="008B0E86">
            <w:pPr>
              <w:rPr>
                <w:szCs w:val="24"/>
              </w:rPr>
            </w:pPr>
          </w:p>
        </w:tc>
      </w:tr>
      <w:tr w:rsidR="00356BB9" w:rsidRPr="007E33BE">
        <w:tc>
          <w:tcPr>
            <w:tcW w:w="6660" w:type="dxa"/>
          </w:tcPr>
          <w:p w:rsidR="00356BB9" w:rsidRPr="007173A0" w:rsidRDefault="00356BB9" w:rsidP="008B0E86">
            <w:pPr>
              <w:numPr>
                <w:ilvl w:val="1"/>
                <w:numId w:val="17"/>
              </w:numPr>
              <w:spacing w:after="240"/>
              <w:rPr>
                <w:b/>
                <w:szCs w:val="24"/>
              </w:rPr>
            </w:pPr>
            <w:r w:rsidRPr="007173A0">
              <w:rPr>
                <w:b/>
                <w:szCs w:val="24"/>
              </w:rPr>
              <w:t>Directing</w:t>
            </w:r>
          </w:p>
        </w:tc>
        <w:tc>
          <w:tcPr>
            <w:tcW w:w="2430" w:type="dxa"/>
          </w:tcPr>
          <w:p w:rsidR="00356BB9" w:rsidRPr="007173A0" w:rsidRDefault="00356BB9" w:rsidP="008B0E86">
            <w:pPr>
              <w:spacing w:after="240"/>
              <w:rPr>
                <w:b/>
                <w:szCs w:val="24"/>
              </w:rPr>
            </w:pPr>
          </w:p>
        </w:tc>
      </w:tr>
      <w:tr w:rsidR="00356BB9" w:rsidRPr="007E33BE">
        <w:tc>
          <w:tcPr>
            <w:tcW w:w="6660" w:type="dxa"/>
          </w:tcPr>
          <w:p w:rsidR="00356BB9" w:rsidRPr="007E33BE" w:rsidRDefault="00133794" w:rsidP="008B0E86">
            <w:pPr>
              <w:numPr>
                <w:ilvl w:val="2"/>
                <w:numId w:val="17"/>
              </w:numPr>
              <w:spacing w:after="240"/>
              <w:rPr>
                <w:szCs w:val="24"/>
              </w:rPr>
            </w:pPr>
            <w:r w:rsidRPr="00133794">
              <w:rPr>
                <w:i/>
                <w:szCs w:val="24"/>
                <w:u w:val="single"/>
              </w:rPr>
              <w:t>Directing</w:t>
            </w:r>
            <w:r w:rsidR="00356BB9" w:rsidRPr="007E33BE">
              <w:rPr>
                <w:szCs w:val="24"/>
              </w:rPr>
              <w:t xml:space="preserve"> involves guiding and motivating employees to accomplish </w:t>
            </w:r>
            <w:r w:rsidR="00356BB9">
              <w:rPr>
                <w:szCs w:val="24"/>
              </w:rPr>
              <w:t xml:space="preserve">organizational </w:t>
            </w:r>
            <w:r w:rsidR="00356BB9" w:rsidRPr="007E33BE">
              <w:rPr>
                <w:szCs w:val="24"/>
              </w:rPr>
              <w:t>objectives.</w:t>
            </w:r>
          </w:p>
        </w:tc>
        <w:tc>
          <w:tcPr>
            <w:tcW w:w="2430" w:type="dxa"/>
          </w:tcPr>
          <w:p w:rsidR="00356BB9" w:rsidRPr="007E33BE" w:rsidRDefault="00356BB9" w:rsidP="008B0E86">
            <w:pPr>
              <w:spacing w:after="240"/>
              <w:rPr>
                <w:szCs w:val="24"/>
              </w:rPr>
            </w:pPr>
          </w:p>
        </w:tc>
      </w:tr>
    </w:tbl>
    <w:p w:rsidR="00356BB9" w:rsidRDefault="00356BB9">
      <w:r>
        <w:br w:type="page"/>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430"/>
      </w:tblGrid>
      <w:tr w:rsidR="00356BB9" w:rsidRPr="007E33BE">
        <w:tc>
          <w:tcPr>
            <w:tcW w:w="6660" w:type="dxa"/>
          </w:tcPr>
          <w:p w:rsidR="00356BB9" w:rsidRPr="007E33BE" w:rsidRDefault="00356BB9" w:rsidP="008B0E86">
            <w:pPr>
              <w:numPr>
                <w:ilvl w:val="2"/>
                <w:numId w:val="17"/>
              </w:numPr>
              <w:spacing w:after="240"/>
              <w:rPr>
                <w:szCs w:val="24"/>
              </w:rPr>
            </w:pPr>
            <w:r w:rsidRPr="00724A2F">
              <w:rPr>
                <w:szCs w:val="24"/>
              </w:rPr>
              <w:t>Directing might include train</w:t>
            </w:r>
            <w:r>
              <w:rPr>
                <w:szCs w:val="24"/>
              </w:rPr>
              <w:t>ing</w:t>
            </w:r>
            <w:r w:rsidRPr="00724A2F">
              <w:rPr>
                <w:szCs w:val="24"/>
              </w:rPr>
              <w:t>, setting up schedules, delegating certain tasks, and monitoring progress.</w:t>
            </w:r>
          </w:p>
        </w:tc>
        <w:tc>
          <w:tcPr>
            <w:tcW w:w="2430" w:type="dxa"/>
          </w:tcPr>
          <w:p w:rsidR="00356BB9" w:rsidRPr="007E33BE" w:rsidRDefault="00356BB9" w:rsidP="008B0E86">
            <w:pPr>
              <w:spacing w:after="240"/>
              <w:rPr>
                <w:szCs w:val="24"/>
              </w:rPr>
            </w:pPr>
          </w:p>
        </w:tc>
      </w:tr>
      <w:tr w:rsidR="00356BB9" w:rsidRPr="007E33BE">
        <w:tc>
          <w:tcPr>
            <w:tcW w:w="6660" w:type="dxa"/>
          </w:tcPr>
          <w:p w:rsidR="00356BB9" w:rsidRPr="00BE505B" w:rsidRDefault="00356BB9" w:rsidP="008B0E86">
            <w:pPr>
              <w:numPr>
                <w:ilvl w:val="1"/>
                <w:numId w:val="17"/>
              </w:numPr>
              <w:spacing w:after="240"/>
              <w:rPr>
                <w:b/>
                <w:szCs w:val="24"/>
              </w:rPr>
            </w:pPr>
            <w:r w:rsidRPr="00BE505B">
              <w:rPr>
                <w:b/>
                <w:szCs w:val="24"/>
              </w:rPr>
              <w:t>Controlling</w:t>
            </w:r>
          </w:p>
        </w:tc>
        <w:tc>
          <w:tcPr>
            <w:tcW w:w="2430" w:type="dxa"/>
          </w:tcPr>
          <w:p w:rsidR="00356BB9" w:rsidRPr="00B129A5" w:rsidRDefault="00356BB9" w:rsidP="008B0E86">
            <w:pPr>
              <w:spacing w:after="240"/>
              <w:rPr>
                <w:i/>
                <w:szCs w:val="24"/>
              </w:rPr>
            </w:pPr>
            <w:r>
              <w:rPr>
                <w:i/>
                <w:szCs w:val="24"/>
                <w:u w:val="single"/>
              </w:rPr>
              <w:t>Lecture Enhancer:</w:t>
            </w:r>
            <w:r>
              <w:rPr>
                <w:i/>
                <w:szCs w:val="24"/>
              </w:rPr>
              <w:t xml:space="preserve"> Discuss the difference between directing and controlling.</w:t>
            </w:r>
          </w:p>
        </w:tc>
      </w:tr>
      <w:tr w:rsidR="00356BB9" w:rsidRPr="007E33BE">
        <w:tc>
          <w:tcPr>
            <w:tcW w:w="6660" w:type="dxa"/>
          </w:tcPr>
          <w:p w:rsidR="00356BB9" w:rsidRPr="007E33BE" w:rsidRDefault="00133794" w:rsidP="008B0E86">
            <w:pPr>
              <w:numPr>
                <w:ilvl w:val="2"/>
                <w:numId w:val="17"/>
              </w:numPr>
              <w:spacing w:after="240"/>
              <w:rPr>
                <w:szCs w:val="24"/>
              </w:rPr>
            </w:pPr>
            <w:r w:rsidRPr="00133794">
              <w:rPr>
                <w:i/>
                <w:szCs w:val="24"/>
                <w:u w:val="single"/>
              </w:rPr>
              <w:t>Controlling</w:t>
            </w:r>
            <w:r w:rsidR="00356BB9" w:rsidRPr="007E33BE">
              <w:rPr>
                <w:szCs w:val="24"/>
              </w:rPr>
              <w:t xml:space="preserve"> involves </w:t>
            </w:r>
            <w:r w:rsidR="00356BB9" w:rsidRPr="00724A2F">
              <w:rPr>
                <w:szCs w:val="24"/>
              </w:rPr>
              <w:t>evaluating an organization’s performance against its objectives.</w:t>
            </w:r>
          </w:p>
        </w:tc>
        <w:tc>
          <w:tcPr>
            <w:tcW w:w="2430" w:type="dxa"/>
          </w:tcPr>
          <w:p w:rsidR="00356BB9" w:rsidRPr="007E33BE" w:rsidRDefault="00356BB9" w:rsidP="008B0E86">
            <w:pPr>
              <w:spacing w:after="240"/>
              <w:rPr>
                <w:szCs w:val="24"/>
              </w:rPr>
            </w:pPr>
          </w:p>
        </w:tc>
      </w:tr>
      <w:tr w:rsidR="00356BB9" w:rsidRPr="007E33BE">
        <w:tc>
          <w:tcPr>
            <w:tcW w:w="6660" w:type="dxa"/>
          </w:tcPr>
          <w:p w:rsidR="00356BB9" w:rsidRPr="007E33BE" w:rsidRDefault="00356BB9" w:rsidP="008B0E86">
            <w:pPr>
              <w:numPr>
                <w:ilvl w:val="2"/>
                <w:numId w:val="17"/>
              </w:numPr>
              <w:spacing w:after="240"/>
              <w:rPr>
                <w:szCs w:val="24"/>
              </w:rPr>
            </w:pPr>
            <w:r w:rsidRPr="007E33BE">
              <w:rPr>
                <w:szCs w:val="24"/>
              </w:rPr>
              <w:t>Controlling: 1) establish performance standards, 2) monitor actual performance, 3) compare actual performance with established standards, and 4) take corrective action if needed.</w:t>
            </w:r>
          </w:p>
        </w:tc>
        <w:tc>
          <w:tcPr>
            <w:tcW w:w="2430" w:type="dxa"/>
          </w:tcPr>
          <w:p w:rsidR="00356BB9" w:rsidRPr="007E33BE" w:rsidRDefault="00356BB9" w:rsidP="008B0E86">
            <w:pPr>
              <w:spacing w:after="240"/>
              <w:rPr>
                <w:szCs w:val="24"/>
              </w:rPr>
            </w:pPr>
          </w:p>
        </w:tc>
      </w:tr>
    </w:tbl>
    <w:p w:rsidR="00356BB9" w:rsidRDefault="00356BB9" w:rsidP="008B0E86">
      <w:pPr>
        <w:rPr>
          <w:b/>
          <w:sz w:val="28"/>
          <w:szCs w:val="28"/>
        </w:rPr>
      </w:pPr>
    </w:p>
    <w:p w:rsidR="00356BB9" w:rsidRPr="00EE6D3D" w:rsidRDefault="00356BB9" w:rsidP="008B0E86">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56BB9" w:rsidRPr="00E01B16" w:rsidRDefault="00356BB9" w:rsidP="008B0E86">
      <w:pPr>
        <w:rPr>
          <w:szCs w:val="24"/>
        </w:rPr>
      </w:pPr>
    </w:p>
    <w:p w:rsidR="00356BB9" w:rsidRPr="00E944B2" w:rsidRDefault="00356BB9" w:rsidP="008B0E86">
      <w:pPr>
        <w:pStyle w:val="Sumsubhead"/>
        <w:widowControl w:val="0"/>
        <w:spacing w:line="240" w:lineRule="auto"/>
        <w:rPr>
          <w:rFonts w:ascii="Bookman Old Style" w:hAnsi="Bookman Old Style"/>
          <w:sz w:val="28"/>
          <w:szCs w:val="28"/>
        </w:rPr>
      </w:pPr>
      <w:r w:rsidRPr="00E944B2">
        <w:rPr>
          <w:rFonts w:ascii="Bookman Old Style" w:hAnsi="Bookman Old Style"/>
          <w:sz w:val="28"/>
          <w:szCs w:val="28"/>
        </w:rPr>
        <w:t>Assessment Check Answers</w:t>
      </w:r>
    </w:p>
    <w:p w:rsidR="00356BB9" w:rsidRPr="00724A2F" w:rsidRDefault="00356BB9" w:rsidP="008B0E86">
      <w:pPr>
        <w:pStyle w:val="Sumsubhead"/>
        <w:widowControl w:val="0"/>
        <w:spacing w:line="240" w:lineRule="auto"/>
        <w:rPr>
          <w:rFonts w:ascii="Bookman Old Style" w:hAnsi="Bookman Old Style"/>
          <w:sz w:val="24"/>
          <w:szCs w:val="24"/>
        </w:rPr>
      </w:pPr>
    </w:p>
    <w:p w:rsidR="00356BB9" w:rsidRDefault="00356BB9" w:rsidP="008B0E86">
      <w:pPr>
        <w:pStyle w:val="Sumtext"/>
        <w:widowControl w:val="0"/>
        <w:spacing w:line="240" w:lineRule="auto"/>
        <w:jc w:val="left"/>
        <w:rPr>
          <w:rFonts w:ascii="Bookman Old Style" w:hAnsi="Bookman Old Style"/>
          <w:b/>
          <w:bCs/>
          <w:sz w:val="24"/>
          <w:szCs w:val="24"/>
        </w:rPr>
      </w:pPr>
      <w:r w:rsidRPr="00724A2F">
        <w:rPr>
          <w:rFonts w:ascii="Bookman Old Style" w:hAnsi="Bookman Old Style"/>
          <w:b/>
          <w:bCs/>
          <w:sz w:val="24"/>
          <w:szCs w:val="24"/>
        </w:rPr>
        <w:t xml:space="preserve">1.1 What is management? </w:t>
      </w:r>
    </w:p>
    <w:p w:rsidR="00356BB9" w:rsidRPr="0013505A" w:rsidRDefault="00356BB9" w:rsidP="008B0E86">
      <w:pPr>
        <w:pStyle w:val="Sumtext"/>
        <w:widowControl w:val="0"/>
        <w:spacing w:line="240" w:lineRule="auto"/>
        <w:ind w:firstLine="720"/>
        <w:jc w:val="left"/>
        <w:rPr>
          <w:rFonts w:ascii="Bookman Old Style" w:hAnsi="Bookman Old Style"/>
          <w:i/>
          <w:sz w:val="24"/>
          <w:szCs w:val="24"/>
          <w:lang w:val="en-GB"/>
        </w:rPr>
      </w:pPr>
      <w:r w:rsidRPr="0013505A">
        <w:rPr>
          <w:rFonts w:ascii="Bookman Old Style" w:hAnsi="Bookman Old Style"/>
          <w:i/>
          <w:sz w:val="24"/>
          <w:szCs w:val="24"/>
          <w:lang w:val="en-GB"/>
        </w:rPr>
        <w:t>Management is the process of achieving organizational objectives through people and other resources. The manager’s job is to combine human and technical resources in the best way possible to achieve the company’s goals.</w:t>
      </w:r>
    </w:p>
    <w:p w:rsidR="00356BB9" w:rsidRPr="00724A2F" w:rsidRDefault="00356BB9" w:rsidP="008B0E86">
      <w:pPr>
        <w:pStyle w:val="Sumtext"/>
        <w:widowControl w:val="0"/>
        <w:spacing w:line="240" w:lineRule="auto"/>
        <w:jc w:val="left"/>
        <w:rPr>
          <w:rFonts w:ascii="Bookman Old Style" w:hAnsi="Bookman Old Style"/>
          <w:sz w:val="24"/>
          <w:szCs w:val="24"/>
          <w:lang w:val="en-GB"/>
        </w:rPr>
      </w:pPr>
    </w:p>
    <w:p w:rsidR="00356BB9" w:rsidRDefault="00356BB9" w:rsidP="008B0E86">
      <w:pPr>
        <w:pStyle w:val="Sumtext"/>
        <w:widowControl w:val="0"/>
        <w:spacing w:line="240" w:lineRule="auto"/>
        <w:jc w:val="left"/>
        <w:rPr>
          <w:rFonts w:ascii="Bookman Old Style" w:hAnsi="Bookman Old Style"/>
          <w:b/>
          <w:bCs/>
          <w:sz w:val="24"/>
          <w:szCs w:val="24"/>
        </w:rPr>
      </w:pPr>
      <w:r>
        <w:rPr>
          <w:rFonts w:ascii="Bookman Old Style" w:hAnsi="Bookman Old Style"/>
          <w:b/>
          <w:bCs/>
          <w:sz w:val="24"/>
          <w:szCs w:val="24"/>
        </w:rPr>
        <w:br w:type="page"/>
      </w:r>
      <w:r w:rsidRPr="00724A2F">
        <w:rPr>
          <w:rFonts w:ascii="Bookman Old Style" w:hAnsi="Bookman Old Style"/>
          <w:b/>
          <w:bCs/>
          <w:sz w:val="24"/>
          <w:szCs w:val="24"/>
        </w:rPr>
        <w:lastRenderedPageBreak/>
        <w:t xml:space="preserve">1.2 How do the jobs of top managers, middle managers, and supervisory managers differ? </w:t>
      </w:r>
    </w:p>
    <w:p w:rsidR="00356BB9" w:rsidRPr="0013505A" w:rsidRDefault="00356BB9" w:rsidP="008B0E86">
      <w:pPr>
        <w:pStyle w:val="Sumtext"/>
        <w:widowControl w:val="0"/>
        <w:spacing w:line="240" w:lineRule="auto"/>
        <w:ind w:firstLine="720"/>
        <w:jc w:val="left"/>
        <w:rPr>
          <w:rFonts w:ascii="Bookman Old Style" w:hAnsi="Bookman Old Style"/>
          <w:i/>
          <w:sz w:val="24"/>
          <w:szCs w:val="24"/>
          <w:lang w:val="en-GB"/>
        </w:rPr>
      </w:pPr>
      <w:r w:rsidRPr="0013505A">
        <w:rPr>
          <w:rFonts w:ascii="Bookman Old Style" w:hAnsi="Bookman Old Style"/>
          <w:i/>
          <w:sz w:val="24"/>
          <w:szCs w:val="24"/>
          <w:lang w:val="en-GB"/>
        </w:rPr>
        <w:t xml:space="preserve">Top managers develop long-range plans, set a direction for their organization, and inspire all employees to achieve the company’s vision. Middle managers focus on specific operations, products, or customers. They develop procedures to implement the firm’s strategic plans. Supervisory managers interact directly with </w:t>
      </w:r>
      <w:proofErr w:type="spellStart"/>
      <w:r w:rsidRPr="0013505A">
        <w:rPr>
          <w:rFonts w:ascii="Bookman Old Style" w:hAnsi="Bookman Old Style"/>
          <w:i/>
          <w:sz w:val="24"/>
          <w:szCs w:val="24"/>
          <w:lang w:val="en-GB"/>
        </w:rPr>
        <w:t>nonmanagerial</w:t>
      </w:r>
      <w:proofErr w:type="spellEnd"/>
      <w:r w:rsidRPr="0013505A">
        <w:rPr>
          <w:rFonts w:ascii="Bookman Old Style" w:hAnsi="Bookman Old Style"/>
          <w:i/>
          <w:sz w:val="24"/>
          <w:szCs w:val="24"/>
          <w:lang w:val="en-GB"/>
        </w:rPr>
        <w:t xml:space="preserve"> employees who produce and sell the firm’s goods and services. They are responsible for implementing the plans developed by middle managers and motivating workers to accomplish immediate goals.</w:t>
      </w:r>
    </w:p>
    <w:p w:rsidR="00356BB9" w:rsidRPr="00724A2F" w:rsidRDefault="00356BB9" w:rsidP="008B0E86">
      <w:pPr>
        <w:pStyle w:val="Sumtext"/>
        <w:widowControl w:val="0"/>
        <w:spacing w:line="240" w:lineRule="auto"/>
        <w:ind w:firstLine="720"/>
        <w:jc w:val="left"/>
        <w:rPr>
          <w:rFonts w:ascii="Bookman Old Style" w:hAnsi="Bookman Old Style"/>
          <w:sz w:val="24"/>
          <w:szCs w:val="24"/>
          <w:lang w:val="en-GB"/>
        </w:rPr>
      </w:pPr>
    </w:p>
    <w:p w:rsidR="00356BB9" w:rsidRDefault="00356BB9" w:rsidP="008B0E86">
      <w:pPr>
        <w:pStyle w:val="Sumtext"/>
        <w:widowControl w:val="0"/>
        <w:spacing w:line="240" w:lineRule="auto"/>
        <w:jc w:val="left"/>
        <w:rPr>
          <w:rFonts w:ascii="Bookman Old Style" w:hAnsi="Bookman Old Style"/>
          <w:b/>
          <w:bCs/>
          <w:sz w:val="24"/>
          <w:szCs w:val="24"/>
        </w:rPr>
      </w:pPr>
      <w:r w:rsidRPr="00724A2F">
        <w:rPr>
          <w:rFonts w:ascii="Bookman Old Style" w:hAnsi="Bookman Old Style"/>
          <w:b/>
          <w:bCs/>
          <w:sz w:val="24"/>
          <w:szCs w:val="24"/>
        </w:rPr>
        <w:t xml:space="preserve">1.3 What is the relationship between the manager’s planning and controlling functions? </w:t>
      </w:r>
    </w:p>
    <w:p w:rsidR="00356BB9" w:rsidRPr="0013505A" w:rsidRDefault="00356BB9" w:rsidP="008B0E86">
      <w:pPr>
        <w:pStyle w:val="Sumtext"/>
        <w:widowControl w:val="0"/>
        <w:spacing w:line="240" w:lineRule="auto"/>
        <w:ind w:firstLine="720"/>
        <w:jc w:val="left"/>
        <w:rPr>
          <w:rFonts w:ascii="Bookman Old Style" w:hAnsi="Bookman Old Style"/>
          <w:i/>
          <w:sz w:val="24"/>
          <w:szCs w:val="24"/>
          <w:lang w:val="en-GB"/>
        </w:rPr>
      </w:pPr>
      <w:r w:rsidRPr="0013505A">
        <w:rPr>
          <w:rFonts w:ascii="Bookman Old Style" w:hAnsi="Bookman Old Style"/>
          <w:i/>
          <w:sz w:val="24"/>
          <w:szCs w:val="24"/>
          <w:lang w:val="en-GB"/>
        </w:rPr>
        <w:t>Controlling is evaluating an organization’s performance to determine whether it is accomplishing its objectives. The basic purpose of controlling is to assess the success of the planning function. Controlling also provides feedback for future rounds of planning.</w:t>
      </w:r>
    </w:p>
    <w:p w:rsidR="00356BB9" w:rsidRPr="00AD7886" w:rsidRDefault="00356BB9" w:rsidP="008B0E86">
      <w:pPr>
        <w:rPr>
          <w:sz w:val="28"/>
          <w:szCs w:val="28"/>
        </w:rPr>
      </w:pPr>
      <w:r>
        <w:rPr>
          <w:b/>
          <w:sz w:val="28"/>
          <w:szCs w:val="28"/>
        </w:rPr>
        <w:br w:type="page"/>
      </w:r>
      <w:r>
        <w:rPr>
          <w:b/>
          <w:sz w:val="28"/>
          <w:szCs w:val="28"/>
        </w:rPr>
        <w:lastRenderedPageBreak/>
        <w:t>Learning Objective</w:t>
      </w:r>
      <w:r w:rsidRPr="00AD7886">
        <w:rPr>
          <w:b/>
          <w:sz w:val="28"/>
          <w:szCs w:val="28"/>
        </w:rPr>
        <w:t xml:space="preserve"> 2: </w:t>
      </w:r>
      <w:r w:rsidR="0092111B" w:rsidRPr="0092111B">
        <w:rPr>
          <w:b/>
          <w:sz w:val="28"/>
          <w:szCs w:val="28"/>
        </w:rPr>
        <w:t>Explain the role of setting a vision and ethical standards for the firm.</w:t>
      </w:r>
    </w:p>
    <w:p w:rsidR="00356BB9" w:rsidRPr="00E944B2" w:rsidRDefault="00356BB9" w:rsidP="008B0E86">
      <w:pPr>
        <w:pStyle w:val="Sumtext"/>
        <w:widowControl w:val="0"/>
        <w:spacing w:line="240" w:lineRule="auto"/>
        <w:ind w:firstLine="720"/>
        <w:jc w:val="left"/>
        <w:rPr>
          <w:rFonts w:ascii="Bookman Old Style" w:hAnsi="Bookman Old Style"/>
          <w:i/>
          <w:sz w:val="24"/>
          <w:szCs w:val="24"/>
        </w:rPr>
      </w:pPr>
      <w:r w:rsidRPr="00E944B2">
        <w:rPr>
          <w:rFonts w:ascii="Bookman Old Style" w:hAnsi="Bookman Old Style"/>
          <w:i/>
          <w:sz w:val="24"/>
          <w:szCs w:val="24"/>
        </w:rPr>
        <w:t>Vision is the founder’s perception of marketplace needs and the firm’s methods for meeting them. Vision helps clarify a firm’s purpose and the actions it can take to ma</w:t>
      </w:r>
      <w:r>
        <w:rPr>
          <w:rFonts w:ascii="Bookman Old Style" w:hAnsi="Bookman Old Style"/>
          <w:i/>
          <w:sz w:val="24"/>
          <w:szCs w:val="24"/>
        </w:rPr>
        <w:t xml:space="preserve">ke the most of opportunities. </w:t>
      </w:r>
      <w:r w:rsidRPr="00E944B2">
        <w:rPr>
          <w:rFonts w:ascii="Bookman Old Style" w:hAnsi="Bookman Old Style"/>
          <w:i/>
          <w:sz w:val="24"/>
          <w:szCs w:val="24"/>
        </w:rPr>
        <w:t>High ethical standards can help build success for a firm through job satisfaction and customer loyalty.</w:t>
      </w:r>
    </w:p>
    <w:p w:rsidR="00356BB9" w:rsidRPr="00E01B16" w:rsidRDefault="00356BB9" w:rsidP="008B0E86">
      <w:pPr>
        <w:rPr>
          <w:szCs w:val="24"/>
        </w:rPr>
      </w:pPr>
    </w:p>
    <w:p w:rsidR="00356BB9" w:rsidRPr="00E944B2" w:rsidRDefault="00356BB9" w:rsidP="008B0E86">
      <w:pPr>
        <w:rPr>
          <w:b/>
          <w:sz w:val="28"/>
          <w:szCs w:val="28"/>
        </w:rPr>
      </w:pPr>
      <w:r w:rsidRPr="00E01B16">
        <w:rPr>
          <w:b/>
          <w:sz w:val="28"/>
          <w:szCs w:val="28"/>
        </w:rPr>
        <w:t>Annotated Lecture Outline</w:t>
      </w:r>
    </w:p>
    <w:p w:rsidR="00356BB9" w:rsidRDefault="00356BB9" w:rsidP="008B0E86">
      <w:pPr>
        <w:rPr>
          <w:szCs w:val="24"/>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356BB9" w:rsidRPr="007E33BE">
        <w:tc>
          <w:tcPr>
            <w:tcW w:w="6660" w:type="dxa"/>
          </w:tcPr>
          <w:p w:rsidR="00356BB9" w:rsidRPr="007E33BE" w:rsidRDefault="00356BB9" w:rsidP="008B0E86">
            <w:pPr>
              <w:spacing w:after="240"/>
              <w:rPr>
                <w:b/>
                <w:szCs w:val="24"/>
              </w:rPr>
            </w:pPr>
            <w:r w:rsidRPr="007E33BE">
              <w:rPr>
                <w:b/>
                <w:i/>
                <w:caps/>
                <w:color w:val="000000"/>
                <w:szCs w:val="24"/>
              </w:rPr>
              <w:t>SETTING A VISION AND ETHICAL STANDARDS FOR THE FIRM</w:t>
            </w:r>
          </w:p>
        </w:tc>
        <w:tc>
          <w:tcPr>
            <w:tcW w:w="2880" w:type="dxa"/>
          </w:tcPr>
          <w:p w:rsidR="00356BB9" w:rsidRPr="007E33BE" w:rsidRDefault="00356BB9" w:rsidP="008B0E86">
            <w:pPr>
              <w:rPr>
                <w:szCs w:val="24"/>
              </w:rPr>
            </w:pPr>
            <w:r w:rsidRPr="00142C76">
              <w:rPr>
                <w:szCs w:val="24"/>
              </w:rPr>
              <w:t>PowerPoint Slide 9</w:t>
            </w:r>
          </w:p>
        </w:tc>
      </w:tr>
      <w:tr w:rsidR="00356BB9" w:rsidRPr="007E33BE">
        <w:tc>
          <w:tcPr>
            <w:tcW w:w="6660" w:type="dxa"/>
          </w:tcPr>
          <w:p w:rsidR="00356BB9" w:rsidRPr="007E33BE" w:rsidRDefault="00356BB9" w:rsidP="008B0E86">
            <w:pPr>
              <w:numPr>
                <w:ilvl w:val="0"/>
                <w:numId w:val="3"/>
              </w:numPr>
              <w:spacing w:after="240"/>
              <w:rPr>
                <w:b/>
                <w:szCs w:val="24"/>
              </w:rPr>
            </w:pPr>
            <w:r w:rsidRPr="007E33BE">
              <w:rPr>
                <w:b/>
                <w:szCs w:val="24"/>
              </w:rPr>
              <w:t>Vision</w:t>
            </w:r>
          </w:p>
        </w:tc>
        <w:tc>
          <w:tcPr>
            <w:tcW w:w="2880" w:type="dxa"/>
          </w:tcPr>
          <w:p w:rsidR="00356BB9" w:rsidRPr="007E33BE" w:rsidRDefault="00356BB9" w:rsidP="008B0E86">
            <w:pPr>
              <w:spacing w:after="240"/>
              <w:rPr>
                <w:szCs w:val="24"/>
              </w:rPr>
            </w:pPr>
          </w:p>
        </w:tc>
      </w:tr>
      <w:tr w:rsidR="00356BB9" w:rsidRPr="007E33BE">
        <w:tc>
          <w:tcPr>
            <w:tcW w:w="6660" w:type="dxa"/>
          </w:tcPr>
          <w:p w:rsidR="00356BB9" w:rsidRPr="007E33BE" w:rsidRDefault="00133794" w:rsidP="008B0E86">
            <w:pPr>
              <w:numPr>
                <w:ilvl w:val="1"/>
                <w:numId w:val="3"/>
              </w:numPr>
              <w:spacing w:after="240"/>
              <w:rPr>
                <w:szCs w:val="24"/>
              </w:rPr>
            </w:pPr>
            <w:r w:rsidRPr="00133794">
              <w:rPr>
                <w:i/>
                <w:szCs w:val="24"/>
                <w:u w:val="single"/>
              </w:rPr>
              <w:t>Vision</w:t>
            </w:r>
            <w:r w:rsidR="00356BB9" w:rsidRPr="007E33BE">
              <w:rPr>
                <w:szCs w:val="24"/>
              </w:rPr>
              <w:t xml:space="preserve"> is the </w:t>
            </w:r>
            <w:r w:rsidR="00356BB9" w:rsidRPr="00724A2F">
              <w:rPr>
                <w:spacing w:val="-2"/>
                <w:szCs w:val="24"/>
              </w:rPr>
              <w:t>perception of marketplace needs and the ways a firm can satisfy them.</w:t>
            </w:r>
          </w:p>
        </w:tc>
        <w:tc>
          <w:tcPr>
            <w:tcW w:w="2880" w:type="dxa"/>
          </w:tcPr>
          <w:p w:rsidR="00356BB9" w:rsidRPr="007E33BE" w:rsidRDefault="00356BB9" w:rsidP="008B0E86">
            <w:pPr>
              <w:spacing w:after="240"/>
              <w:rPr>
                <w:szCs w:val="24"/>
              </w:rPr>
            </w:pPr>
          </w:p>
        </w:tc>
      </w:tr>
      <w:tr w:rsidR="00356BB9" w:rsidRPr="007E33BE">
        <w:tc>
          <w:tcPr>
            <w:tcW w:w="6660" w:type="dxa"/>
          </w:tcPr>
          <w:p w:rsidR="00356BB9" w:rsidRPr="007E33BE" w:rsidRDefault="00356BB9" w:rsidP="008B0E86">
            <w:pPr>
              <w:numPr>
                <w:ilvl w:val="1"/>
                <w:numId w:val="3"/>
              </w:numPr>
              <w:spacing w:after="240"/>
              <w:rPr>
                <w:szCs w:val="24"/>
              </w:rPr>
            </w:pPr>
            <w:r w:rsidRPr="00724A2F">
              <w:rPr>
                <w:spacing w:val="-2"/>
                <w:szCs w:val="24"/>
              </w:rPr>
              <w:t>Vision serves as the target for a firm’s ac</w:t>
            </w:r>
            <w:r>
              <w:rPr>
                <w:spacing w:val="-2"/>
                <w:szCs w:val="24"/>
              </w:rPr>
              <w:t xml:space="preserve">tions, </w:t>
            </w:r>
            <w:r w:rsidRPr="00724A2F">
              <w:rPr>
                <w:spacing w:val="-2"/>
                <w:szCs w:val="24"/>
              </w:rPr>
              <w:t>direct</w:t>
            </w:r>
            <w:r>
              <w:rPr>
                <w:spacing w:val="-2"/>
                <w:szCs w:val="24"/>
              </w:rPr>
              <w:t>ing</w:t>
            </w:r>
            <w:r w:rsidRPr="00724A2F">
              <w:rPr>
                <w:spacing w:val="-2"/>
                <w:szCs w:val="24"/>
              </w:rPr>
              <w:t xml:space="preserve"> the company toward opportunities and differentiating it from its competitors. </w:t>
            </w:r>
          </w:p>
        </w:tc>
        <w:tc>
          <w:tcPr>
            <w:tcW w:w="2880" w:type="dxa"/>
          </w:tcPr>
          <w:p w:rsidR="00356BB9" w:rsidRPr="007E33BE" w:rsidRDefault="00356BB9" w:rsidP="008B0E86">
            <w:pPr>
              <w:spacing w:after="240"/>
              <w:rPr>
                <w:szCs w:val="24"/>
              </w:rPr>
            </w:pPr>
          </w:p>
        </w:tc>
      </w:tr>
      <w:tr w:rsidR="00356BB9" w:rsidRPr="007E33BE">
        <w:tc>
          <w:tcPr>
            <w:tcW w:w="6660" w:type="dxa"/>
          </w:tcPr>
          <w:p w:rsidR="00356BB9" w:rsidRPr="007E33BE" w:rsidRDefault="00356BB9" w:rsidP="008B0E86">
            <w:pPr>
              <w:numPr>
                <w:ilvl w:val="1"/>
                <w:numId w:val="3"/>
              </w:numPr>
              <w:spacing w:after="240"/>
              <w:rPr>
                <w:szCs w:val="24"/>
              </w:rPr>
            </w:pPr>
            <w:r w:rsidRPr="00724A2F">
              <w:rPr>
                <w:spacing w:val="-1"/>
                <w:szCs w:val="24"/>
              </w:rPr>
              <w:t>A company’s vision must be focused and yet flexible enough to adapt to changes in the business environment</w:t>
            </w:r>
            <w:r>
              <w:rPr>
                <w:spacing w:val="-1"/>
                <w:szCs w:val="24"/>
              </w:rPr>
              <w:t>.</w:t>
            </w:r>
          </w:p>
        </w:tc>
        <w:tc>
          <w:tcPr>
            <w:tcW w:w="2880" w:type="dxa"/>
          </w:tcPr>
          <w:p w:rsidR="00356BB9" w:rsidRPr="00994FBB" w:rsidRDefault="00356BB9" w:rsidP="008B0E86">
            <w:pPr>
              <w:spacing w:after="240"/>
              <w:rPr>
                <w:i/>
                <w:szCs w:val="24"/>
              </w:rPr>
            </w:pPr>
            <w:r>
              <w:rPr>
                <w:i/>
                <w:szCs w:val="24"/>
                <w:u w:val="single"/>
              </w:rPr>
              <w:t>Lecture Enhancer:</w:t>
            </w:r>
            <w:r>
              <w:rPr>
                <w:i/>
                <w:szCs w:val="24"/>
              </w:rPr>
              <w:t xml:space="preserve"> What might happen if a company does not allow for flexibility in its vision?</w:t>
            </w:r>
          </w:p>
        </w:tc>
      </w:tr>
      <w:tr w:rsidR="00356BB9" w:rsidRPr="007E33BE">
        <w:tc>
          <w:tcPr>
            <w:tcW w:w="6660" w:type="dxa"/>
          </w:tcPr>
          <w:p w:rsidR="00356BB9" w:rsidRPr="007E33BE" w:rsidRDefault="00356BB9" w:rsidP="008B0E86">
            <w:pPr>
              <w:numPr>
                <w:ilvl w:val="0"/>
                <w:numId w:val="3"/>
              </w:numPr>
              <w:spacing w:after="240"/>
              <w:rPr>
                <w:b/>
                <w:szCs w:val="24"/>
              </w:rPr>
            </w:pPr>
            <w:r>
              <w:rPr>
                <w:b/>
                <w:szCs w:val="24"/>
              </w:rPr>
              <w:t>Ethical S</w:t>
            </w:r>
            <w:r w:rsidRPr="007E33BE">
              <w:rPr>
                <w:b/>
                <w:szCs w:val="24"/>
              </w:rPr>
              <w:t>tandards</w:t>
            </w:r>
          </w:p>
        </w:tc>
        <w:tc>
          <w:tcPr>
            <w:tcW w:w="2880" w:type="dxa"/>
          </w:tcPr>
          <w:p w:rsidR="00356BB9" w:rsidRPr="007E33BE" w:rsidRDefault="00356BB9" w:rsidP="008B0E86">
            <w:pPr>
              <w:spacing w:after="240"/>
              <w:rPr>
                <w:szCs w:val="24"/>
              </w:rPr>
            </w:pPr>
          </w:p>
        </w:tc>
      </w:tr>
      <w:tr w:rsidR="00356BB9" w:rsidRPr="007E33BE">
        <w:tc>
          <w:tcPr>
            <w:tcW w:w="6660" w:type="dxa"/>
          </w:tcPr>
          <w:p w:rsidR="00356BB9" w:rsidRPr="007E33BE" w:rsidRDefault="00356BB9" w:rsidP="008B0E86">
            <w:pPr>
              <w:numPr>
                <w:ilvl w:val="1"/>
                <w:numId w:val="3"/>
              </w:numPr>
              <w:spacing w:after="240"/>
              <w:rPr>
                <w:szCs w:val="24"/>
              </w:rPr>
            </w:pPr>
            <w:r w:rsidRPr="00724A2F">
              <w:rPr>
                <w:szCs w:val="24"/>
              </w:rPr>
              <w:t>Sometimes ethical standards are set in compliance with industry or federal regulations, such as safety or quality standards</w:t>
            </w:r>
            <w:r>
              <w:rPr>
                <w:szCs w:val="24"/>
              </w:rPr>
              <w:t>.</w:t>
            </w:r>
          </w:p>
        </w:tc>
        <w:tc>
          <w:tcPr>
            <w:tcW w:w="2880" w:type="dxa"/>
          </w:tcPr>
          <w:p w:rsidR="00356BB9" w:rsidRPr="007E33BE" w:rsidRDefault="00356BB9" w:rsidP="008B0E86">
            <w:pPr>
              <w:rPr>
                <w:b/>
                <w:szCs w:val="24"/>
              </w:rPr>
            </w:pPr>
          </w:p>
        </w:tc>
      </w:tr>
      <w:tr w:rsidR="00356BB9" w:rsidRPr="007E33BE">
        <w:tc>
          <w:tcPr>
            <w:tcW w:w="6660" w:type="dxa"/>
          </w:tcPr>
          <w:p w:rsidR="00356BB9" w:rsidRPr="007E33BE" w:rsidRDefault="00356BB9" w:rsidP="008B0E86">
            <w:pPr>
              <w:numPr>
                <w:ilvl w:val="1"/>
                <w:numId w:val="3"/>
              </w:numPr>
              <w:spacing w:after="240"/>
              <w:rPr>
                <w:szCs w:val="24"/>
              </w:rPr>
            </w:pPr>
            <w:r w:rsidRPr="00724A2F">
              <w:rPr>
                <w:szCs w:val="24"/>
              </w:rPr>
              <w:t>Sometimes new standards are set in response to unethical actions by managers</w:t>
            </w:r>
            <w:r>
              <w:rPr>
                <w:szCs w:val="24"/>
              </w:rPr>
              <w:t>.</w:t>
            </w:r>
          </w:p>
        </w:tc>
        <w:tc>
          <w:tcPr>
            <w:tcW w:w="2880" w:type="dxa"/>
          </w:tcPr>
          <w:p w:rsidR="00356BB9" w:rsidRPr="007E33BE" w:rsidRDefault="00356BB9" w:rsidP="008B0E86">
            <w:pPr>
              <w:rPr>
                <w:b/>
                <w:szCs w:val="24"/>
              </w:rPr>
            </w:pPr>
          </w:p>
        </w:tc>
      </w:tr>
      <w:tr w:rsidR="00356BB9" w:rsidRPr="007E33BE">
        <w:trPr>
          <w:trHeight w:val="1043"/>
        </w:trPr>
        <w:tc>
          <w:tcPr>
            <w:tcW w:w="6660" w:type="dxa"/>
          </w:tcPr>
          <w:p w:rsidR="00356BB9" w:rsidRPr="00A00B38" w:rsidRDefault="00356BB9" w:rsidP="008B0E86">
            <w:pPr>
              <w:numPr>
                <w:ilvl w:val="1"/>
                <w:numId w:val="3"/>
              </w:numPr>
              <w:spacing w:after="240"/>
              <w:rPr>
                <w:szCs w:val="24"/>
              </w:rPr>
            </w:pPr>
            <w:r w:rsidRPr="007E33BE">
              <w:rPr>
                <w:szCs w:val="24"/>
              </w:rPr>
              <w:t>High ethical standard</w:t>
            </w:r>
            <w:r>
              <w:rPr>
                <w:szCs w:val="24"/>
              </w:rPr>
              <w:t>s</w:t>
            </w:r>
            <w:r w:rsidRPr="007E33BE">
              <w:rPr>
                <w:szCs w:val="24"/>
              </w:rPr>
              <w:t xml:space="preserve"> also can encourage, motivate, and inspire employees to achieve goals.</w:t>
            </w:r>
          </w:p>
        </w:tc>
        <w:tc>
          <w:tcPr>
            <w:tcW w:w="2880" w:type="dxa"/>
          </w:tcPr>
          <w:p w:rsidR="00356BB9" w:rsidRPr="007E33BE" w:rsidRDefault="00356BB9" w:rsidP="008B0E86">
            <w:pPr>
              <w:spacing w:after="240"/>
              <w:rPr>
                <w:szCs w:val="24"/>
              </w:rPr>
            </w:pPr>
          </w:p>
        </w:tc>
      </w:tr>
      <w:tr w:rsidR="00356BB9" w:rsidRPr="007E33BE" w:rsidTr="00B54D0B">
        <w:trPr>
          <w:trHeight w:val="1520"/>
        </w:trPr>
        <w:tc>
          <w:tcPr>
            <w:tcW w:w="6660" w:type="dxa"/>
          </w:tcPr>
          <w:p w:rsidR="00356BB9" w:rsidRPr="007E33BE" w:rsidRDefault="00356BB9" w:rsidP="008B0E86">
            <w:pPr>
              <w:numPr>
                <w:ilvl w:val="1"/>
                <w:numId w:val="3"/>
              </w:numPr>
              <w:spacing w:after="240"/>
              <w:rPr>
                <w:szCs w:val="24"/>
              </w:rPr>
            </w:pPr>
            <w:r w:rsidRPr="00724A2F">
              <w:rPr>
                <w:spacing w:val="-6"/>
                <w:szCs w:val="24"/>
              </w:rPr>
              <w:lastRenderedPageBreak/>
              <w:t xml:space="preserve">Sometimes taking an ethical stand can actually cost a firm in lost revenues and other support. </w:t>
            </w:r>
          </w:p>
        </w:tc>
        <w:tc>
          <w:tcPr>
            <w:tcW w:w="2880" w:type="dxa"/>
          </w:tcPr>
          <w:p w:rsidR="00356BB9" w:rsidRPr="003D110D" w:rsidRDefault="00356BB9" w:rsidP="00B54D0B">
            <w:pPr>
              <w:pStyle w:val="Text"/>
              <w:widowControl w:val="0"/>
              <w:spacing w:line="240" w:lineRule="auto"/>
              <w:ind w:firstLine="0"/>
              <w:jc w:val="left"/>
              <w:rPr>
                <w:rFonts w:ascii="Bookman Old Style" w:hAnsi="Bookman Old Style" w:cs="Arial"/>
                <w:b/>
                <w:spacing w:val="-6"/>
                <w:sz w:val="24"/>
                <w:szCs w:val="24"/>
                <w:u w:val="single"/>
              </w:rPr>
            </w:pPr>
            <w:r w:rsidRPr="003D110D">
              <w:rPr>
                <w:rFonts w:ascii="Bookman Old Style" w:hAnsi="Bookman Old Style" w:cs="Arial"/>
                <w:b/>
                <w:spacing w:val="-6"/>
                <w:sz w:val="24"/>
                <w:szCs w:val="24"/>
                <w:u w:val="single"/>
              </w:rPr>
              <w:t>Solving an Ethical Controversy:</w:t>
            </w:r>
          </w:p>
          <w:p w:rsidR="009F557F" w:rsidRPr="00B54D0B" w:rsidRDefault="009F557F" w:rsidP="00B54D0B">
            <w:pPr>
              <w:pStyle w:val="Text"/>
              <w:widowControl w:val="0"/>
              <w:spacing w:after="240" w:line="240" w:lineRule="auto"/>
              <w:jc w:val="left"/>
              <w:rPr>
                <w:rFonts w:ascii="Bookman Old Style" w:hAnsi="Bookman Old Style" w:cs="Arial"/>
                <w:b/>
                <w:spacing w:val="-6"/>
                <w:sz w:val="24"/>
                <w:szCs w:val="24"/>
              </w:rPr>
            </w:pPr>
            <w:r>
              <w:rPr>
                <w:rFonts w:ascii="Bookman Old Style" w:hAnsi="Bookman Old Style" w:cs="Arial"/>
                <w:b/>
                <w:spacing w:val="-6"/>
                <w:sz w:val="24"/>
                <w:szCs w:val="24"/>
              </w:rPr>
              <w:t>MF Global:  Where Did</w:t>
            </w:r>
            <w:r w:rsidR="00B54D0B">
              <w:rPr>
                <w:rFonts w:ascii="Bookman Old Style" w:hAnsi="Bookman Old Style" w:cs="Arial"/>
                <w:b/>
                <w:spacing w:val="-6"/>
                <w:sz w:val="24"/>
                <w:szCs w:val="24"/>
              </w:rPr>
              <w:t xml:space="preserve"> </w:t>
            </w:r>
            <w:r w:rsidRPr="00B54D0B">
              <w:rPr>
                <w:rFonts w:ascii="Bookman Old Style" w:hAnsi="Bookman Old Style" w:cs="Arial"/>
                <w:b/>
                <w:spacing w:val="-6"/>
                <w:sz w:val="24"/>
                <w:szCs w:val="24"/>
              </w:rPr>
              <w:t>Customers’ Money Go?</w:t>
            </w:r>
          </w:p>
          <w:p w:rsidR="00356BB9" w:rsidRPr="007E33BE" w:rsidRDefault="00356BB9" w:rsidP="00B54D0B">
            <w:pPr>
              <w:pStyle w:val="Text"/>
              <w:widowControl w:val="0"/>
              <w:spacing w:after="240" w:line="240" w:lineRule="auto"/>
              <w:ind w:firstLine="0"/>
              <w:jc w:val="left"/>
              <w:rPr>
                <w:szCs w:val="24"/>
              </w:rPr>
            </w:pPr>
          </w:p>
        </w:tc>
      </w:tr>
    </w:tbl>
    <w:p w:rsidR="00356BB9" w:rsidRDefault="00356BB9" w:rsidP="008B0E86">
      <w:pPr>
        <w:rPr>
          <w:b/>
          <w:sz w:val="28"/>
          <w:szCs w:val="28"/>
        </w:rPr>
      </w:pPr>
    </w:p>
    <w:p w:rsidR="00356BB9" w:rsidRPr="00EE6D3D" w:rsidRDefault="00356BB9" w:rsidP="008B0E86">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56BB9" w:rsidRPr="00E01B16" w:rsidRDefault="00356BB9" w:rsidP="008B0E86">
      <w:pPr>
        <w:rPr>
          <w:b/>
          <w:szCs w:val="24"/>
        </w:rPr>
      </w:pPr>
    </w:p>
    <w:p w:rsidR="00356BB9" w:rsidRPr="00E944B2" w:rsidRDefault="00356BB9" w:rsidP="008B0E86">
      <w:pPr>
        <w:pStyle w:val="Sumsubhead"/>
        <w:widowControl w:val="0"/>
        <w:spacing w:line="240" w:lineRule="auto"/>
        <w:rPr>
          <w:rFonts w:ascii="Bookman Old Style" w:hAnsi="Bookman Old Style"/>
          <w:sz w:val="28"/>
          <w:szCs w:val="28"/>
        </w:rPr>
      </w:pPr>
      <w:r w:rsidRPr="00E944B2">
        <w:rPr>
          <w:rFonts w:ascii="Bookman Old Style" w:hAnsi="Bookman Old Style"/>
          <w:sz w:val="28"/>
          <w:szCs w:val="28"/>
        </w:rPr>
        <w:t>Assessment Check Answers</w:t>
      </w:r>
    </w:p>
    <w:p w:rsidR="00356BB9" w:rsidRPr="00724A2F" w:rsidRDefault="00356BB9" w:rsidP="008B0E86">
      <w:pPr>
        <w:pStyle w:val="Sumsubhead"/>
        <w:widowControl w:val="0"/>
        <w:spacing w:line="240" w:lineRule="auto"/>
        <w:rPr>
          <w:rFonts w:ascii="Bookman Old Style" w:hAnsi="Bookman Old Style"/>
          <w:sz w:val="24"/>
          <w:szCs w:val="24"/>
        </w:rPr>
      </w:pPr>
    </w:p>
    <w:p w:rsidR="00356BB9" w:rsidRDefault="00356BB9" w:rsidP="008B0E86">
      <w:pPr>
        <w:pStyle w:val="Sumtext"/>
        <w:widowControl w:val="0"/>
        <w:spacing w:line="240" w:lineRule="auto"/>
        <w:jc w:val="left"/>
        <w:rPr>
          <w:rFonts w:ascii="Bookman Old Style" w:hAnsi="Bookman Old Style"/>
          <w:sz w:val="24"/>
          <w:szCs w:val="24"/>
        </w:rPr>
      </w:pPr>
      <w:r w:rsidRPr="00724A2F">
        <w:rPr>
          <w:rFonts w:ascii="Bookman Old Style" w:hAnsi="Bookman Old Style"/>
          <w:b/>
          <w:bCs/>
          <w:sz w:val="24"/>
          <w:szCs w:val="24"/>
        </w:rPr>
        <w:t>2.1 What is meant by a vision for the firm?</w:t>
      </w:r>
      <w:r w:rsidRPr="00724A2F">
        <w:rPr>
          <w:rFonts w:ascii="Bookman Old Style" w:hAnsi="Bookman Old Style"/>
          <w:sz w:val="24"/>
          <w:szCs w:val="24"/>
        </w:rPr>
        <w:t xml:space="preserve"> </w:t>
      </w:r>
    </w:p>
    <w:p w:rsidR="00356BB9" w:rsidRPr="00E944B2" w:rsidRDefault="00356BB9" w:rsidP="008B0E86">
      <w:pPr>
        <w:pStyle w:val="Sumtext"/>
        <w:widowControl w:val="0"/>
        <w:spacing w:line="240" w:lineRule="auto"/>
        <w:ind w:firstLine="720"/>
        <w:jc w:val="left"/>
        <w:rPr>
          <w:rFonts w:ascii="Bookman Old Style" w:hAnsi="Bookman Old Style"/>
          <w:i/>
          <w:sz w:val="24"/>
          <w:szCs w:val="24"/>
        </w:rPr>
      </w:pPr>
      <w:r w:rsidRPr="00E944B2">
        <w:rPr>
          <w:rFonts w:ascii="Bookman Old Style" w:hAnsi="Bookman Old Style"/>
          <w:i/>
          <w:sz w:val="24"/>
          <w:szCs w:val="24"/>
        </w:rPr>
        <w:t xml:space="preserve">A vision serves as the target for a firm’s actions, helping direct the company toward opportunities and differentiating it from its competitors. </w:t>
      </w:r>
    </w:p>
    <w:p w:rsidR="00356BB9" w:rsidRPr="00724A2F" w:rsidRDefault="00356BB9" w:rsidP="008B0E86">
      <w:pPr>
        <w:pStyle w:val="Sumtext"/>
        <w:widowControl w:val="0"/>
        <w:spacing w:line="240" w:lineRule="auto"/>
        <w:ind w:firstLine="720"/>
        <w:jc w:val="left"/>
        <w:rPr>
          <w:rFonts w:ascii="Bookman Old Style" w:hAnsi="Bookman Old Style"/>
          <w:sz w:val="24"/>
          <w:szCs w:val="24"/>
        </w:rPr>
      </w:pPr>
    </w:p>
    <w:p w:rsidR="00356BB9" w:rsidRDefault="00356BB9" w:rsidP="008B0E86">
      <w:pPr>
        <w:pStyle w:val="Sumtext"/>
        <w:widowControl w:val="0"/>
        <w:spacing w:line="240" w:lineRule="auto"/>
        <w:jc w:val="left"/>
        <w:rPr>
          <w:rFonts w:ascii="Bookman Old Style" w:hAnsi="Bookman Old Style"/>
          <w:b/>
          <w:bCs/>
          <w:sz w:val="24"/>
          <w:szCs w:val="24"/>
        </w:rPr>
      </w:pPr>
      <w:r w:rsidRPr="00724A2F">
        <w:rPr>
          <w:rFonts w:ascii="Bookman Old Style" w:hAnsi="Bookman Old Style"/>
          <w:b/>
          <w:bCs/>
          <w:sz w:val="24"/>
          <w:szCs w:val="24"/>
        </w:rPr>
        <w:t xml:space="preserve">2.2 Why is it important for a top executive to set high ethical standards? </w:t>
      </w:r>
    </w:p>
    <w:p w:rsidR="00356BB9" w:rsidRPr="00E944B2" w:rsidRDefault="00356BB9" w:rsidP="008B0E86">
      <w:pPr>
        <w:pStyle w:val="Sumtext"/>
        <w:widowControl w:val="0"/>
        <w:spacing w:line="240" w:lineRule="auto"/>
        <w:ind w:firstLine="720"/>
        <w:jc w:val="left"/>
        <w:rPr>
          <w:rFonts w:ascii="Bookman Old Style" w:hAnsi="Bookman Old Style"/>
          <w:bCs/>
          <w:i/>
          <w:sz w:val="24"/>
          <w:szCs w:val="24"/>
        </w:rPr>
      </w:pPr>
      <w:r w:rsidRPr="00E944B2">
        <w:rPr>
          <w:rFonts w:ascii="Bookman Old Style" w:hAnsi="Bookman Old Style"/>
          <w:bCs/>
          <w:i/>
          <w:sz w:val="24"/>
          <w:szCs w:val="24"/>
        </w:rPr>
        <w:t xml:space="preserve">High ethical standards often result in a stable workforce, job satisfaction, and customer loyalty. </w:t>
      </w:r>
    </w:p>
    <w:p w:rsidR="00356BB9" w:rsidRPr="00E01B16" w:rsidRDefault="00356BB9" w:rsidP="008B0E86">
      <w:pPr>
        <w:rPr>
          <w:b/>
          <w:szCs w:val="24"/>
        </w:rPr>
      </w:pPr>
    </w:p>
    <w:p w:rsidR="00356BB9" w:rsidRPr="00AD7886" w:rsidRDefault="00356BB9" w:rsidP="008B0E86">
      <w:pPr>
        <w:rPr>
          <w:caps/>
          <w:sz w:val="28"/>
          <w:szCs w:val="28"/>
        </w:rPr>
      </w:pPr>
      <w:r>
        <w:rPr>
          <w:b/>
          <w:sz w:val="28"/>
          <w:szCs w:val="28"/>
        </w:rPr>
        <w:br w:type="page"/>
      </w:r>
      <w:r w:rsidRPr="00AD7886">
        <w:rPr>
          <w:b/>
          <w:sz w:val="28"/>
          <w:szCs w:val="28"/>
        </w:rPr>
        <w:lastRenderedPageBreak/>
        <w:t xml:space="preserve">Learning </w:t>
      </w:r>
      <w:r>
        <w:rPr>
          <w:b/>
          <w:sz w:val="28"/>
          <w:szCs w:val="28"/>
        </w:rPr>
        <w:t xml:space="preserve">Objective </w:t>
      </w:r>
      <w:r w:rsidRPr="00AD7886">
        <w:rPr>
          <w:b/>
          <w:sz w:val="28"/>
          <w:szCs w:val="28"/>
        </w:rPr>
        <w:t xml:space="preserve">3: </w:t>
      </w:r>
      <w:r w:rsidR="0092111B" w:rsidRPr="0092111B">
        <w:rPr>
          <w:b/>
          <w:sz w:val="28"/>
          <w:szCs w:val="28"/>
        </w:rPr>
        <w:t>Summarize the importance of planning.</w:t>
      </w:r>
    </w:p>
    <w:p w:rsidR="00356BB9" w:rsidRPr="003D110D" w:rsidRDefault="00356BB9" w:rsidP="008B0E86">
      <w:pPr>
        <w:pStyle w:val="Sumtext"/>
        <w:widowControl w:val="0"/>
        <w:spacing w:line="240" w:lineRule="auto"/>
        <w:ind w:firstLine="720"/>
        <w:jc w:val="left"/>
        <w:rPr>
          <w:rFonts w:ascii="Bookman Old Style" w:hAnsi="Bookman Old Style"/>
          <w:i/>
          <w:sz w:val="24"/>
          <w:szCs w:val="24"/>
        </w:rPr>
      </w:pPr>
      <w:r w:rsidRPr="003D110D">
        <w:rPr>
          <w:rFonts w:ascii="Bookman Old Style" w:hAnsi="Bookman Old Style"/>
          <w:i/>
          <w:sz w:val="24"/>
          <w:szCs w:val="24"/>
        </w:rPr>
        <w:t>The planning process identifies organizational goals and develops the actions necessary to reach them. Planning helps a company turn vision into action, take advantage of opportunities, and avoid costly mistakes. Strategic planning is a far-reaching process. It views the world through a wide-angle lens to determine the long-range focus and activities of the organization. Tactical planning focuses on the current and short-range activities required to implement the organization’s strategies. Operational planning sets standards and work targets for functional areas such as production, human resources, and marketing.</w:t>
      </w:r>
    </w:p>
    <w:p w:rsidR="00356BB9" w:rsidRPr="00E01B16" w:rsidRDefault="00356BB9" w:rsidP="008B0E86">
      <w:pPr>
        <w:rPr>
          <w:b/>
          <w:szCs w:val="24"/>
        </w:rPr>
      </w:pPr>
    </w:p>
    <w:p w:rsidR="00356BB9" w:rsidRPr="00E944B2" w:rsidRDefault="00356BB9" w:rsidP="008B0E86">
      <w:pPr>
        <w:rPr>
          <w:b/>
          <w:sz w:val="28"/>
          <w:szCs w:val="28"/>
        </w:rPr>
      </w:pPr>
      <w:r w:rsidRPr="00E01B16">
        <w:rPr>
          <w:b/>
          <w:sz w:val="28"/>
          <w:szCs w:val="28"/>
        </w:rPr>
        <w:t>Annotated Lecture Outline</w:t>
      </w:r>
    </w:p>
    <w:p w:rsidR="00356BB9" w:rsidRPr="00E01B16" w:rsidRDefault="00356BB9" w:rsidP="008B0E86">
      <w:pPr>
        <w:rPr>
          <w:szCs w:val="24"/>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0"/>
        <w:gridCol w:w="2700"/>
      </w:tblGrid>
      <w:tr w:rsidR="00356BB9" w:rsidRPr="007E33BE">
        <w:tc>
          <w:tcPr>
            <w:tcW w:w="6300" w:type="dxa"/>
          </w:tcPr>
          <w:p w:rsidR="00356BB9" w:rsidRPr="007E33BE" w:rsidRDefault="00356BB9" w:rsidP="008B0E86">
            <w:pPr>
              <w:spacing w:after="240"/>
              <w:rPr>
                <w:b/>
                <w:szCs w:val="24"/>
              </w:rPr>
            </w:pPr>
            <w:r w:rsidRPr="007E33BE">
              <w:rPr>
                <w:b/>
                <w:i/>
                <w:caps/>
                <w:color w:val="000000"/>
                <w:szCs w:val="24"/>
              </w:rPr>
              <w:t>IMPORTANCE OF PLANNING</w:t>
            </w:r>
          </w:p>
        </w:tc>
        <w:tc>
          <w:tcPr>
            <w:tcW w:w="2700" w:type="dxa"/>
          </w:tcPr>
          <w:p w:rsidR="00356BB9" w:rsidRPr="007E33BE" w:rsidRDefault="00356BB9" w:rsidP="008B0E86">
            <w:pPr>
              <w:spacing w:after="240"/>
              <w:rPr>
                <w:szCs w:val="24"/>
              </w:rPr>
            </w:pPr>
            <w:r w:rsidRPr="00142C76">
              <w:rPr>
                <w:szCs w:val="24"/>
              </w:rPr>
              <w:t>PowerPoint Slide 10</w:t>
            </w:r>
          </w:p>
        </w:tc>
      </w:tr>
      <w:tr w:rsidR="00356BB9" w:rsidRPr="007E33BE">
        <w:tc>
          <w:tcPr>
            <w:tcW w:w="6300" w:type="dxa"/>
          </w:tcPr>
          <w:p w:rsidR="00356BB9" w:rsidRPr="007E33BE" w:rsidRDefault="00356BB9" w:rsidP="008B0E86">
            <w:pPr>
              <w:numPr>
                <w:ilvl w:val="0"/>
                <w:numId w:val="4"/>
              </w:numPr>
              <w:spacing w:after="240"/>
              <w:rPr>
                <w:b/>
                <w:szCs w:val="24"/>
              </w:rPr>
            </w:pPr>
            <w:r>
              <w:rPr>
                <w:b/>
                <w:szCs w:val="24"/>
              </w:rPr>
              <w:t>Types of P</w:t>
            </w:r>
            <w:r w:rsidRPr="007E33BE">
              <w:rPr>
                <w:b/>
                <w:szCs w:val="24"/>
              </w:rPr>
              <w:t>lanning</w:t>
            </w:r>
          </w:p>
        </w:tc>
        <w:tc>
          <w:tcPr>
            <w:tcW w:w="2700" w:type="dxa"/>
          </w:tcPr>
          <w:p w:rsidR="00356BB9" w:rsidRPr="007E33BE" w:rsidRDefault="00356BB9" w:rsidP="008B0E86">
            <w:pPr>
              <w:spacing w:after="240"/>
              <w:rPr>
                <w:szCs w:val="24"/>
              </w:rPr>
            </w:pPr>
          </w:p>
        </w:tc>
      </w:tr>
      <w:tr w:rsidR="00356BB9" w:rsidRPr="007E33BE">
        <w:tc>
          <w:tcPr>
            <w:tcW w:w="6300" w:type="dxa"/>
          </w:tcPr>
          <w:p w:rsidR="00356BB9" w:rsidRPr="00A10BDD" w:rsidRDefault="00356BB9" w:rsidP="008B0E86">
            <w:pPr>
              <w:numPr>
                <w:ilvl w:val="1"/>
                <w:numId w:val="4"/>
              </w:numPr>
              <w:spacing w:after="240"/>
              <w:rPr>
                <w:szCs w:val="24"/>
              </w:rPr>
            </w:pPr>
            <w:r w:rsidRPr="00724A2F">
              <w:rPr>
                <w:spacing w:val="-3"/>
                <w:szCs w:val="24"/>
              </w:rPr>
              <w:t>Planning can be divided into the following categories: strategic, tactical, operational, and contingency</w:t>
            </w:r>
            <w:r>
              <w:rPr>
                <w:spacing w:val="-3"/>
                <w:szCs w:val="24"/>
              </w:rPr>
              <w:t>.</w:t>
            </w:r>
          </w:p>
        </w:tc>
        <w:tc>
          <w:tcPr>
            <w:tcW w:w="2700" w:type="dxa"/>
          </w:tcPr>
          <w:p w:rsidR="00356BB9" w:rsidRPr="00994FBB" w:rsidRDefault="00356BB9" w:rsidP="008B0E86">
            <w:pPr>
              <w:spacing w:after="240"/>
              <w:rPr>
                <w:i/>
                <w:szCs w:val="24"/>
              </w:rPr>
            </w:pPr>
            <w:r>
              <w:rPr>
                <w:i/>
                <w:szCs w:val="24"/>
                <w:u w:val="single"/>
              </w:rPr>
              <w:t>Lecture Enhancer:</w:t>
            </w:r>
            <w:r>
              <w:rPr>
                <w:i/>
                <w:szCs w:val="24"/>
              </w:rPr>
              <w:t xml:space="preserve"> Which type of planning do you consider to be the most important? Why?</w:t>
            </w:r>
          </w:p>
        </w:tc>
      </w:tr>
      <w:tr w:rsidR="00356BB9" w:rsidRPr="007E33BE">
        <w:tc>
          <w:tcPr>
            <w:tcW w:w="6300" w:type="dxa"/>
          </w:tcPr>
          <w:p w:rsidR="00356BB9" w:rsidRPr="00724A2F" w:rsidRDefault="00356BB9" w:rsidP="008B0E86">
            <w:pPr>
              <w:numPr>
                <w:ilvl w:val="1"/>
                <w:numId w:val="4"/>
              </w:numPr>
              <w:spacing w:after="240"/>
              <w:rPr>
                <w:spacing w:val="-3"/>
                <w:szCs w:val="24"/>
              </w:rPr>
            </w:pPr>
            <w:r>
              <w:rPr>
                <w:spacing w:val="-3"/>
                <w:szCs w:val="24"/>
              </w:rPr>
              <w:t>Each category is more specific than the last.</w:t>
            </w:r>
          </w:p>
        </w:tc>
        <w:tc>
          <w:tcPr>
            <w:tcW w:w="2700" w:type="dxa"/>
          </w:tcPr>
          <w:p w:rsidR="00356BB9" w:rsidRPr="00A10BDD" w:rsidRDefault="00356BB9" w:rsidP="008B0E86">
            <w:pPr>
              <w:spacing w:after="240"/>
              <w:rPr>
                <w:szCs w:val="24"/>
              </w:rPr>
            </w:pPr>
          </w:p>
        </w:tc>
      </w:tr>
      <w:tr w:rsidR="00356BB9" w:rsidRPr="007E33BE">
        <w:tc>
          <w:tcPr>
            <w:tcW w:w="6300" w:type="dxa"/>
          </w:tcPr>
          <w:p w:rsidR="00356BB9" w:rsidRDefault="00356BB9" w:rsidP="008B0E86">
            <w:pPr>
              <w:numPr>
                <w:ilvl w:val="1"/>
                <w:numId w:val="4"/>
              </w:numPr>
              <w:spacing w:after="240"/>
              <w:rPr>
                <w:spacing w:val="-3"/>
                <w:szCs w:val="24"/>
              </w:rPr>
            </w:pPr>
            <w:r>
              <w:rPr>
                <w:spacing w:val="-3"/>
                <w:szCs w:val="24"/>
              </w:rPr>
              <w:t xml:space="preserve">All planning </w:t>
            </w:r>
            <w:r w:rsidRPr="00724A2F">
              <w:rPr>
                <w:spacing w:val="-3"/>
                <w:szCs w:val="24"/>
              </w:rPr>
              <w:t>must fit into a</w:t>
            </w:r>
            <w:r>
              <w:rPr>
                <w:spacing w:val="-3"/>
                <w:szCs w:val="24"/>
              </w:rPr>
              <w:t xml:space="preserve">n organization’s </w:t>
            </w:r>
            <w:r w:rsidRPr="00724A2F">
              <w:rPr>
                <w:spacing w:val="-3"/>
                <w:szCs w:val="24"/>
              </w:rPr>
              <w:t xml:space="preserve">comprehensive planning framework. </w:t>
            </w:r>
          </w:p>
        </w:tc>
        <w:tc>
          <w:tcPr>
            <w:tcW w:w="2700" w:type="dxa"/>
          </w:tcPr>
          <w:p w:rsidR="00356BB9" w:rsidRPr="00A10BDD" w:rsidRDefault="00356BB9" w:rsidP="008B0E86">
            <w:pPr>
              <w:spacing w:after="240"/>
              <w:rPr>
                <w:szCs w:val="24"/>
              </w:rPr>
            </w:pPr>
          </w:p>
        </w:tc>
      </w:tr>
      <w:tr w:rsidR="00356BB9" w:rsidRPr="007E33BE">
        <w:tc>
          <w:tcPr>
            <w:tcW w:w="6300" w:type="dxa"/>
          </w:tcPr>
          <w:p w:rsidR="00356BB9" w:rsidRPr="006268E7" w:rsidRDefault="00356BB9" w:rsidP="008B0E86">
            <w:pPr>
              <w:numPr>
                <w:ilvl w:val="1"/>
                <w:numId w:val="4"/>
              </w:numPr>
              <w:spacing w:after="240"/>
              <w:rPr>
                <w:b/>
                <w:szCs w:val="24"/>
              </w:rPr>
            </w:pPr>
            <w:r>
              <w:rPr>
                <w:b/>
                <w:szCs w:val="24"/>
              </w:rPr>
              <w:t>Strategic P</w:t>
            </w:r>
            <w:r w:rsidRPr="006268E7">
              <w:rPr>
                <w:b/>
                <w:szCs w:val="24"/>
              </w:rPr>
              <w:t xml:space="preserve">lanning </w:t>
            </w:r>
          </w:p>
        </w:tc>
        <w:tc>
          <w:tcPr>
            <w:tcW w:w="2700" w:type="dxa"/>
          </w:tcPr>
          <w:p w:rsidR="00356BB9" w:rsidRPr="007E33BE" w:rsidRDefault="00356BB9" w:rsidP="008B0E86">
            <w:pPr>
              <w:spacing w:after="240"/>
              <w:rPr>
                <w:szCs w:val="24"/>
              </w:rPr>
            </w:pPr>
          </w:p>
        </w:tc>
      </w:tr>
      <w:tr w:rsidR="00356BB9" w:rsidRPr="007E33BE">
        <w:tc>
          <w:tcPr>
            <w:tcW w:w="6300" w:type="dxa"/>
          </w:tcPr>
          <w:p w:rsidR="00356BB9" w:rsidRPr="007E33BE" w:rsidRDefault="00133794" w:rsidP="008B0E86">
            <w:pPr>
              <w:numPr>
                <w:ilvl w:val="2"/>
                <w:numId w:val="4"/>
              </w:numPr>
              <w:ind w:left="2174" w:hanging="187"/>
              <w:rPr>
                <w:szCs w:val="24"/>
              </w:rPr>
            </w:pPr>
            <w:r w:rsidRPr="00133794">
              <w:rPr>
                <w:i/>
                <w:szCs w:val="24"/>
                <w:u w:val="single"/>
              </w:rPr>
              <w:t>Strategic planning</w:t>
            </w:r>
            <w:r w:rsidR="00356BB9" w:rsidRPr="007E33BE">
              <w:rPr>
                <w:szCs w:val="24"/>
              </w:rPr>
              <w:t xml:space="preserve"> is the process of determining the primary objectives of an organization and then acting and allocating resources to achieve those objectives.</w:t>
            </w:r>
          </w:p>
          <w:p w:rsidR="00356BB9" w:rsidRPr="007E33BE" w:rsidRDefault="00356BB9" w:rsidP="008B0E86">
            <w:pPr>
              <w:ind w:left="1987"/>
              <w:rPr>
                <w:szCs w:val="24"/>
              </w:rPr>
            </w:pPr>
          </w:p>
        </w:tc>
        <w:tc>
          <w:tcPr>
            <w:tcW w:w="2700" w:type="dxa"/>
          </w:tcPr>
          <w:p w:rsidR="00356BB9" w:rsidRPr="007E33BE" w:rsidRDefault="00356BB9" w:rsidP="008B0E86">
            <w:pPr>
              <w:spacing w:after="240"/>
              <w:rPr>
                <w:szCs w:val="24"/>
              </w:rPr>
            </w:pPr>
          </w:p>
        </w:tc>
      </w:tr>
      <w:tr w:rsidR="00356BB9" w:rsidRPr="007E33BE">
        <w:trPr>
          <w:trHeight w:val="656"/>
        </w:trPr>
        <w:tc>
          <w:tcPr>
            <w:tcW w:w="6300" w:type="dxa"/>
          </w:tcPr>
          <w:p w:rsidR="00356BB9" w:rsidRPr="007E33BE" w:rsidRDefault="00356BB9" w:rsidP="008B0E86">
            <w:pPr>
              <w:numPr>
                <w:ilvl w:val="2"/>
                <w:numId w:val="4"/>
              </w:numPr>
              <w:ind w:left="2174" w:hanging="187"/>
              <w:rPr>
                <w:szCs w:val="24"/>
                <w:u w:val="single"/>
              </w:rPr>
            </w:pPr>
            <w:r>
              <w:rPr>
                <w:szCs w:val="24"/>
              </w:rPr>
              <w:t>Generally done by top management.</w:t>
            </w:r>
          </w:p>
        </w:tc>
        <w:tc>
          <w:tcPr>
            <w:tcW w:w="2700" w:type="dxa"/>
          </w:tcPr>
          <w:p w:rsidR="00356BB9" w:rsidRPr="007E33BE" w:rsidRDefault="00356BB9" w:rsidP="008B0E86">
            <w:pPr>
              <w:spacing w:after="240"/>
              <w:rPr>
                <w:szCs w:val="24"/>
              </w:rPr>
            </w:pPr>
          </w:p>
        </w:tc>
      </w:tr>
      <w:tr w:rsidR="00356BB9" w:rsidRPr="007E33BE">
        <w:tc>
          <w:tcPr>
            <w:tcW w:w="6300" w:type="dxa"/>
          </w:tcPr>
          <w:p w:rsidR="00356BB9" w:rsidRPr="006268E7" w:rsidRDefault="00356BB9" w:rsidP="008B0E86">
            <w:pPr>
              <w:numPr>
                <w:ilvl w:val="1"/>
                <w:numId w:val="4"/>
              </w:numPr>
              <w:spacing w:after="240"/>
              <w:rPr>
                <w:b/>
                <w:szCs w:val="24"/>
              </w:rPr>
            </w:pPr>
            <w:r>
              <w:rPr>
                <w:b/>
                <w:szCs w:val="24"/>
              </w:rPr>
              <w:t>Tactical P</w:t>
            </w:r>
            <w:r w:rsidRPr="006268E7">
              <w:rPr>
                <w:b/>
                <w:szCs w:val="24"/>
              </w:rPr>
              <w:t xml:space="preserve">lanning </w:t>
            </w:r>
          </w:p>
        </w:tc>
        <w:tc>
          <w:tcPr>
            <w:tcW w:w="2700" w:type="dxa"/>
          </w:tcPr>
          <w:p w:rsidR="00356BB9" w:rsidRPr="007E33BE" w:rsidRDefault="00356BB9" w:rsidP="008B0E86">
            <w:pPr>
              <w:spacing w:after="240"/>
              <w:rPr>
                <w:szCs w:val="24"/>
              </w:rPr>
            </w:pPr>
          </w:p>
        </w:tc>
      </w:tr>
      <w:tr w:rsidR="00356BB9" w:rsidRPr="007E33BE">
        <w:tc>
          <w:tcPr>
            <w:tcW w:w="6300" w:type="dxa"/>
          </w:tcPr>
          <w:p w:rsidR="00356BB9" w:rsidRPr="007E33BE" w:rsidRDefault="00356BB9" w:rsidP="008B0E86">
            <w:pPr>
              <w:numPr>
                <w:ilvl w:val="2"/>
                <w:numId w:val="4"/>
              </w:numPr>
              <w:ind w:left="2174" w:hanging="187"/>
              <w:rPr>
                <w:szCs w:val="24"/>
              </w:rPr>
            </w:pPr>
            <w:r w:rsidRPr="007E33BE">
              <w:rPr>
                <w:szCs w:val="24"/>
                <w:u w:val="single"/>
              </w:rPr>
              <w:lastRenderedPageBreak/>
              <w:t>Tactical planning</w:t>
            </w:r>
            <w:r w:rsidRPr="007E33BE">
              <w:rPr>
                <w:szCs w:val="24"/>
              </w:rPr>
              <w:t xml:space="preserve"> involves implementing the activities specified by strategic plans.</w:t>
            </w:r>
          </w:p>
          <w:p w:rsidR="00356BB9" w:rsidRPr="007E33BE" w:rsidRDefault="00356BB9" w:rsidP="008B0E86">
            <w:pPr>
              <w:ind w:left="1987"/>
              <w:rPr>
                <w:szCs w:val="24"/>
              </w:rPr>
            </w:pPr>
          </w:p>
        </w:tc>
        <w:tc>
          <w:tcPr>
            <w:tcW w:w="2700" w:type="dxa"/>
          </w:tcPr>
          <w:p w:rsidR="00356BB9" w:rsidRPr="00356BB9" w:rsidRDefault="00133794" w:rsidP="00B25564">
            <w:pPr>
              <w:keepNext/>
              <w:spacing w:after="240"/>
              <w:outlineLvl w:val="1"/>
              <w:rPr>
                <w:i/>
                <w:szCs w:val="24"/>
              </w:rPr>
            </w:pPr>
            <w:r w:rsidRPr="00133794">
              <w:rPr>
                <w:i/>
                <w:szCs w:val="24"/>
                <w:u w:val="single"/>
              </w:rPr>
              <w:t>Class Activity:</w:t>
            </w:r>
            <w:r w:rsidRPr="00133794">
              <w:rPr>
                <w:i/>
                <w:szCs w:val="24"/>
              </w:rPr>
              <w:t xml:space="preserve"> Obtain ideas from students on how they can personally develop and improve their individual strategic planning skills.</w:t>
            </w:r>
          </w:p>
        </w:tc>
      </w:tr>
      <w:tr w:rsidR="00356BB9" w:rsidRPr="007E33BE">
        <w:trPr>
          <w:trHeight w:val="1025"/>
        </w:trPr>
        <w:tc>
          <w:tcPr>
            <w:tcW w:w="6300" w:type="dxa"/>
          </w:tcPr>
          <w:p w:rsidR="00356BB9" w:rsidRPr="007E33BE" w:rsidRDefault="00356BB9" w:rsidP="008B0E86">
            <w:pPr>
              <w:numPr>
                <w:ilvl w:val="2"/>
                <w:numId w:val="4"/>
              </w:numPr>
              <w:ind w:left="2174" w:hanging="187"/>
              <w:rPr>
                <w:szCs w:val="24"/>
              </w:rPr>
            </w:pPr>
            <w:r w:rsidRPr="007E33BE">
              <w:rPr>
                <w:szCs w:val="24"/>
              </w:rPr>
              <w:t>It guides current and near-term activities required to implement overall strategies.</w:t>
            </w:r>
          </w:p>
          <w:p w:rsidR="00356BB9" w:rsidRPr="007E33BE" w:rsidRDefault="00356BB9" w:rsidP="008B0E86">
            <w:pPr>
              <w:ind w:left="1987"/>
              <w:rPr>
                <w:szCs w:val="24"/>
              </w:rPr>
            </w:pPr>
          </w:p>
        </w:tc>
        <w:tc>
          <w:tcPr>
            <w:tcW w:w="2700" w:type="dxa"/>
          </w:tcPr>
          <w:p w:rsidR="00356BB9" w:rsidRPr="007E33BE" w:rsidRDefault="00356BB9" w:rsidP="008B0E86">
            <w:pPr>
              <w:spacing w:after="240"/>
              <w:rPr>
                <w:szCs w:val="24"/>
              </w:rPr>
            </w:pPr>
          </w:p>
        </w:tc>
      </w:tr>
      <w:tr w:rsidR="00356BB9" w:rsidRPr="007E33BE">
        <w:tc>
          <w:tcPr>
            <w:tcW w:w="6300" w:type="dxa"/>
          </w:tcPr>
          <w:p w:rsidR="00356BB9" w:rsidRPr="00552CF2" w:rsidRDefault="00356BB9" w:rsidP="008B0E86">
            <w:pPr>
              <w:numPr>
                <w:ilvl w:val="1"/>
                <w:numId w:val="4"/>
              </w:numPr>
              <w:spacing w:after="240"/>
              <w:rPr>
                <w:b/>
                <w:szCs w:val="24"/>
              </w:rPr>
            </w:pPr>
            <w:r>
              <w:rPr>
                <w:b/>
                <w:szCs w:val="24"/>
              </w:rPr>
              <w:t>Operational P</w:t>
            </w:r>
            <w:r w:rsidRPr="00552CF2">
              <w:rPr>
                <w:b/>
                <w:szCs w:val="24"/>
              </w:rPr>
              <w:t xml:space="preserve">lanning </w:t>
            </w:r>
          </w:p>
        </w:tc>
        <w:tc>
          <w:tcPr>
            <w:tcW w:w="2700" w:type="dxa"/>
          </w:tcPr>
          <w:p w:rsidR="00356BB9" w:rsidRPr="00511FA8" w:rsidRDefault="00356BB9" w:rsidP="008B0E86">
            <w:pPr>
              <w:spacing w:after="240"/>
              <w:rPr>
                <w:i/>
                <w:szCs w:val="24"/>
              </w:rPr>
            </w:pPr>
            <w:r>
              <w:rPr>
                <w:i/>
                <w:szCs w:val="24"/>
                <w:u w:val="single"/>
              </w:rPr>
              <w:t>Lecture Enhancer:</w:t>
            </w:r>
            <w:r>
              <w:rPr>
                <w:i/>
                <w:szCs w:val="24"/>
              </w:rPr>
              <w:t xml:space="preserve"> What specific details must be considered in operational planning?</w:t>
            </w:r>
          </w:p>
        </w:tc>
      </w:tr>
      <w:tr w:rsidR="00356BB9" w:rsidRPr="007E33BE">
        <w:tc>
          <w:tcPr>
            <w:tcW w:w="6300" w:type="dxa"/>
          </w:tcPr>
          <w:p w:rsidR="00356BB9" w:rsidRPr="007E33BE" w:rsidRDefault="00133794" w:rsidP="008B0E86">
            <w:pPr>
              <w:numPr>
                <w:ilvl w:val="2"/>
                <w:numId w:val="4"/>
              </w:numPr>
              <w:spacing w:after="240"/>
              <w:rPr>
                <w:szCs w:val="24"/>
              </w:rPr>
            </w:pPr>
            <w:r w:rsidRPr="00133794">
              <w:rPr>
                <w:i/>
                <w:szCs w:val="24"/>
                <w:u w:val="single"/>
              </w:rPr>
              <w:t>Operational planning</w:t>
            </w:r>
            <w:r w:rsidR="00356BB9" w:rsidRPr="00552CF2">
              <w:rPr>
                <w:b/>
                <w:szCs w:val="24"/>
              </w:rPr>
              <w:t xml:space="preserve"> </w:t>
            </w:r>
            <w:r w:rsidR="00356BB9" w:rsidRPr="00552CF2">
              <w:rPr>
                <w:szCs w:val="24"/>
              </w:rPr>
              <w:t>creates the detailed standards that guide the implementation of tactical plans.</w:t>
            </w:r>
          </w:p>
        </w:tc>
        <w:tc>
          <w:tcPr>
            <w:tcW w:w="2700" w:type="dxa"/>
          </w:tcPr>
          <w:p w:rsidR="00356BB9" w:rsidRPr="007E33BE" w:rsidRDefault="00356BB9" w:rsidP="008B0E86">
            <w:pPr>
              <w:spacing w:after="240"/>
              <w:rPr>
                <w:szCs w:val="24"/>
              </w:rPr>
            </w:pPr>
          </w:p>
        </w:tc>
      </w:tr>
      <w:tr w:rsidR="00356BB9" w:rsidRPr="007E33BE">
        <w:trPr>
          <w:trHeight w:val="1151"/>
        </w:trPr>
        <w:tc>
          <w:tcPr>
            <w:tcW w:w="6300" w:type="dxa"/>
          </w:tcPr>
          <w:p w:rsidR="00356BB9" w:rsidRPr="007E33BE" w:rsidRDefault="00356BB9" w:rsidP="008B0E86">
            <w:pPr>
              <w:numPr>
                <w:ilvl w:val="2"/>
                <w:numId w:val="4"/>
              </w:numPr>
              <w:spacing w:after="240"/>
              <w:rPr>
                <w:szCs w:val="24"/>
              </w:rPr>
            </w:pPr>
            <w:r w:rsidRPr="007E33BE">
              <w:rPr>
                <w:szCs w:val="24"/>
              </w:rPr>
              <w:t>This involves choosing specific work targets and assigning employees and teams to carry out tasks</w:t>
            </w:r>
            <w:r>
              <w:rPr>
                <w:szCs w:val="24"/>
              </w:rPr>
              <w:t>.</w:t>
            </w:r>
          </w:p>
        </w:tc>
        <w:tc>
          <w:tcPr>
            <w:tcW w:w="2700" w:type="dxa"/>
          </w:tcPr>
          <w:p w:rsidR="00356BB9" w:rsidRPr="007E33BE" w:rsidRDefault="00356BB9" w:rsidP="008B0E86">
            <w:pPr>
              <w:spacing w:after="240"/>
              <w:rPr>
                <w:szCs w:val="24"/>
              </w:rPr>
            </w:pPr>
          </w:p>
        </w:tc>
      </w:tr>
      <w:tr w:rsidR="00356BB9" w:rsidRPr="007E33BE">
        <w:tc>
          <w:tcPr>
            <w:tcW w:w="6300" w:type="dxa"/>
          </w:tcPr>
          <w:p w:rsidR="00356BB9" w:rsidRPr="007E33BE" w:rsidRDefault="00356BB9" w:rsidP="008B0E86">
            <w:pPr>
              <w:numPr>
                <w:ilvl w:val="2"/>
                <w:numId w:val="4"/>
              </w:numPr>
              <w:spacing w:after="240"/>
              <w:rPr>
                <w:szCs w:val="24"/>
              </w:rPr>
            </w:pPr>
            <w:r>
              <w:rPr>
                <w:spacing w:val="2"/>
                <w:szCs w:val="24"/>
              </w:rPr>
              <w:t>O</w:t>
            </w:r>
            <w:r w:rsidRPr="00724A2F">
              <w:rPr>
                <w:spacing w:val="2"/>
                <w:szCs w:val="24"/>
              </w:rPr>
              <w:t xml:space="preserve">perational planning deals with developing and implementing tactics in specific functional areas. </w:t>
            </w:r>
          </w:p>
        </w:tc>
        <w:tc>
          <w:tcPr>
            <w:tcW w:w="2700" w:type="dxa"/>
          </w:tcPr>
          <w:p w:rsidR="00356BB9" w:rsidRPr="007E33BE" w:rsidRDefault="00356BB9" w:rsidP="008B0E86">
            <w:pPr>
              <w:spacing w:after="240"/>
              <w:rPr>
                <w:szCs w:val="24"/>
              </w:rPr>
            </w:pPr>
          </w:p>
        </w:tc>
      </w:tr>
      <w:tr w:rsidR="00356BB9" w:rsidRPr="007E33BE">
        <w:tc>
          <w:tcPr>
            <w:tcW w:w="6300" w:type="dxa"/>
          </w:tcPr>
          <w:p w:rsidR="00356BB9" w:rsidRPr="00552CF2" w:rsidRDefault="00356BB9" w:rsidP="008B0E86">
            <w:pPr>
              <w:numPr>
                <w:ilvl w:val="1"/>
                <w:numId w:val="4"/>
              </w:numPr>
              <w:rPr>
                <w:b/>
                <w:szCs w:val="24"/>
              </w:rPr>
            </w:pPr>
            <w:r w:rsidRPr="00552CF2">
              <w:rPr>
                <w:b/>
                <w:szCs w:val="24"/>
              </w:rPr>
              <w:t xml:space="preserve">Contingency Planning </w:t>
            </w:r>
          </w:p>
          <w:p w:rsidR="00356BB9" w:rsidRPr="00552CF2" w:rsidRDefault="00356BB9" w:rsidP="008B0E86">
            <w:pPr>
              <w:ind w:left="1080"/>
              <w:rPr>
                <w:b/>
                <w:szCs w:val="24"/>
              </w:rPr>
            </w:pPr>
          </w:p>
        </w:tc>
        <w:tc>
          <w:tcPr>
            <w:tcW w:w="2700" w:type="dxa"/>
          </w:tcPr>
          <w:p w:rsidR="00356BB9" w:rsidRPr="00994FBB" w:rsidRDefault="00356BB9" w:rsidP="008B0E86">
            <w:pPr>
              <w:spacing w:after="240"/>
              <w:rPr>
                <w:i/>
                <w:szCs w:val="24"/>
              </w:rPr>
            </w:pPr>
            <w:r>
              <w:rPr>
                <w:i/>
                <w:szCs w:val="24"/>
                <w:u w:val="single"/>
              </w:rPr>
              <w:t>Lecture Enhancer:</w:t>
            </w:r>
            <w:r>
              <w:rPr>
                <w:i/>
                <w:szCs w:val="24"/>
              </w:rPr>
              <w:t xml:space="preserve"> What are some possible problems that a company may encounter if it does not engage in contingency planning?</w:t>
            </w:r>
          </w:p>
        </w:tc>
      </w:tr>
    </w:tbl>
    <w:p w:rsidR="00356BB9" w:rsidRDefault="00356BB9">
      <w:r>
        <w:br w:type="page"/>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0"/>
        <w:gridCol w:w="2700"/>
      </w:tblGrid>
      <w:tr w:rsidR="00356BB9" w:rsidRPr="007E33BE">
        <w:tc>
          <w:tcPr>
            <w:tcW w:w="6300" w:type="dxa"/>
          </w:tcPr>
          <w:p w:rsidR="00356BB9" w:rsidRPr="007E33BE" w:rsidRDefault="00133794" w:rsidP="008B0E86">
            <w:pPr>
              <w:numPr>
                <w:ilvl w:val="2"/>
                <w:numId w:val="4"/>
              </w:numPr>
              <w:spacing w:after="240"/>
              <w:rPr>
                <w:szCs w:val="24"/>
              </w:rPr>
            </w:pPr>
            <w:r w:rsidRPr="00133794">
              <w:rPr>
                <w:i/>
                <w:szCs w:val="24"/>
                <w:u w:val="single"/>
              </w:rPr>
              <w:t>Contingency planning</w:t>
            </w:r>
            <w:r w:rsidR="00356BB9" w:rsidRPr="007E33BE">
              <w:rPr>
                <w:szCs w:val="24"/>
              </w:rPr>
              <w:t xml:space="preserve"> allows a firm to resume operations quickly after a crisis, while openly communicating with the public about what happened.</w:t>
            </w:r>
          </w:p>
        </w:tc>
        <w:tc>
          <w:tcPr>
            <w:tcW w:w="2700" w:type="dxa"/>
          </w:tcPr>
          <w:p w:rsidR="00356BB9" w:rsidRPr="007E33BE" w:rsidRDefault="00356BB9" w:rsidP="008B0E86">
            <w:pPr>
              <w:spacing w:after="240"/>
              <w:rPr>
                <w:szCs w:val="24"/>
              </w:rPr>
            </w:pPr>
          </w:p>
        </w:tc>
      </w:tr>
      <w:tr w:rsidR="00356BB9" w:rsidRPr="007E33BE">
        <w:tc>
          <w:tcPr>
            <w:tcW w:w="6300" w:type="dxa"/>
          </w:tcPr>
          <w:p w:rsidR="00356BB9" w:rsidRPr="007E33BE" w:rsidRDefault="00356BB9" w:rsidP="008B0E86">
            <w:pPr>
              <w:numPr>
                <w:ilvl w:val="2"/>
                <w:numId w:val="4"/>
              </w:numPr>
              <w:spacing w:after="240"/>
              <w:rPr>
                <w:szCs w:val="24"/>
              </w:rPr>
            </w:pPr>
            <w:r>
              <w:rPr>
                <w:szCs w:val="24"/>
              </w:rPr>
              <w:t xml:space="preserve">It has two main components: </w:t>
            </w:r>
            <w:r w:rsidRPr="007E33BE">
              <w:rPr>
                <w:szCs w:val="24"/>
              </w:rPr>
              <w:t>business continuation and public communication.</w:t>
            </w:r>
          </w:p>
        </w:tc>
        <w:tc>
          <w:tcPr>
            <w:tcW w:w="2700" w:type="dxa"/>
          </w:tcPr>
          <w:p w:rsidR="00356BB9" w:rsidRPr="007E33BE" w:rsidRDefault="00356BB9" w:rsidP="008B0E86">
            <w:pPr>
              <w:spacing w:after="240"/>
              <w:rPr>
                <w:szCs w:val="24"/>
              </w:rPr>
            </w:pPr>
          </w:p>
        </w:tc>
      </w:tr>
      <w:tr w:rsidR="00356BB9" w:rsidRPr="007E33BE">
        <w:tc>
          <w:tcPr>
            <w:tcW w:w="6300" w:type="dxa"/>
          </w:tcPr>
          <w:p w:rsidR="00356BB9" w:rsidRPr="007E33BE" w:rsidRDefault="00356BB9" w:rsidP="008B0E86">
            <w:pPr>
              <w:numPr>
                <w:ilvl w:val="2"/>
                <w:numId w:val="4"/>
              </w:numPr>
              <w:spacing w:after="240"/>
              <w:rPr>
                <w:szCs w:val="24"/>
              </w:rPr>
            </w:pPr>
            <w:r w:rsidRPr="007E33BE">
              <w:rPr>
                <w:szCs w:val="24"/>
              </w:rPr>
              <w:t xml:space="preserve">A chain of command is put into place, with specific functions assigned to particular managers. </w:t>
            </w:r>
          </w:p>
        </w:tc>
        <w:tc>
          <w:tcPr>
            <w:tcW w:w="2700" w:type="dxa"/>
          </w:tcPr>
          <w:p w:rsidR="00356BB9" w:rsidRPr="007E33BE" w:rsidRDefault="00356BB9" w:rsidP="008B0E86">
            <w:pPr>
              <w:spacing w:after="240"/>
              <w:rPr>
                <w:szCs w:val="24"/>
              </w:rPr>
            </w:pPr>
          </w:p>
        </w:tc>
      </w:tr>
      <w:tr w:rsidR="00356BB9" w:rsidRPr="007E33BE">
        <w:trPr>
          <w:trHeight w:val="818"/>
        </w:trPr>
        <w:tc>
          <w:tcPr>
            <w:tcW w:w="6300" w:type="dxa"/>
          </w:tcPr>
          <w:p w:rsidR="00356BB9" w:rsidRPr="007E33BE" w:rsidRDefault="00356BB9" w:rsidP="008B0E86">
            <w:pPr>
              <w:numPr>
                <w:ilvl w:val="0"/>
                <w:numId w:val="4"/>
              </w:numPr>
              <w:spacing w:after="240"/>
              <w:rPr>
                <w:b/>
                <w:szCs w:val="24"/>
              </w:rPr>
            </w:pPr>
            <w:r w:rsidRPr="007E33BE">
              <w:rPr>
                <w:b/>
                <w:szCs w:val="24"/>
              </w:rPr>
              <w:t>Planni</w:t>
            </w:r>
            <w:r>
              <w:rPr>
                <w:b/>
                <w:szCs w:val="24"/>
              </w:rPr>
              <w:t>ng at Different Organizational L</w:t>
            </w:r>
            <w:r w:rsidRPr="007E33BE">
              <w:rPr>
                <w:b/>
                <w:szCs w:val="24"/>
              </w:rPr>
              <w:t>evels</w:t>
            </w:r>
          </w:p>
        </w:tc>
        <w:tc>
          <w:tcPr>
            <w:tcW w:w="2700" w:type="dxa"/>
          </w:tcPr>
          <w:p w:rsidR="00356BB9" w:rsidRDefault="00356BB9" w:rsidP="008B0E86">
            <w:pPr>
              <w:spacing w:after="240"/>
              <w:rPr>
                <w:szCs w:val="24"/>
              </w:rPr>
            </w:pPr>
            <w:r w:rsidRPr="00142C76">
              <w:rPr>
                <w:szCs w:val="24"/>
              </w:rPr>
              <w:t>PowerPoint Slide 11</w:t>
            </w:r>
          </w:p>
          <w:p w:rsidR="00356BB9" w:rsidRPr="00BF79C0" w:rsidRDefault="00356BB9" w:rsidP="008B0E86">
            <w:pPr>
              <w:spacing w:after="240"/>
              <w:rPr>
                <w:szCs w:val="24"/>
              </w:rPr>
            </w:pPr>
            <w:r>
              <w:rPr>
                <w:szCs w:val="24"/>
              </w:rPr>
              <w:t>Table 7.1 Planning at Different Management Levels</w:t>
            </w:r>
          </w:p>
        </w:tc>
      </w:tr>
      <w:tr w:rsidR="00356BB9" w:rsidRPr="007E33BE">
        <w:tc>
          <w:tcPr>
            <w:tcW w:w="6300" w:type="dxa"/>
          </w:tcPr>
          <w:p w:rsidR="00356BB9" w:rsidRDefault="00356BB9" w:rsidP="008B0E86">
            <w:pPr>
              <w:numPr>
                <w:ilvl w:val="1"/>
                <w:numId w:val="4"/>
              </w:numPr>
              <w:rPr>
                <w:szCs w:val="24"/>
              </w:rPr>
            </w:pPr>
            <w:r w:rsidRPr="007E33BE">
              <w:rPr>
                <w:szCs w:val="24"/>
              </w:rPr>
              <w:t xml:space="preserve">Top management is concerned with </w:t>
            </w:r>
            <w:r>
              <w:rPr>
                <w:szCs w:val="24"/>
              </w:rPr>
              <w:t xml:space="preserve">long-term, </w:t>
            </w:r>
            <w:r w:rsidRPr="007E33BE">
              <w:rPr>
                <w:szCs w:val="24"/>
              </w:rPr>
              <w:t>strategic planning.</w:t>
            </w:r>
          </w:p>
          <w:p w:rsidR="00356BB9" w:rsidRPr="007E33BE" w:rsidRDefault="00356BB9" w:rsidP="008B0E86">
            <w:pPr>
              <w:ind w:left="1440"/>
              <w:rPr>
                <w:szCs w:val="24"/>
              </w:rPr>
            </w:pPr>
          </w:p>
        </w:tc>
        <w:tc>
          <w:tcPr>
            <w:tcW w:w="2700" w:type="dxa"/>
          </w:tcPr>
          <w:p w:rsidR="00356BB9" w:rsidRPr="007E33BE" w:rsidRDefault="00356BB9" w:rsidP="008B0E86">
            <w:pPr>
              <w:rPr>
                <w:szCs w:val="24"/>
              </w:rPr>
            </w:pPr>
          </w:p>
        </w:tc>
      </w:tr>
      <w:tr w:rsidR="00356BB9" w:rsidRPr="007E33BE">
        <w:tc>
          <w:tcPr>
            <w:tcW w:w="6300" w:type="dxa"/>
          </w:tcPr>
          <w:p w:rsidR="00356BB9" w:rsidRPr="007E33BE" w:rsidRDefault="00356BB9" w:rsidP="008B0E86">
            <w:pPr>
              <w:numPr>
                <w:ilvl w:val="1"/>
                <w:numId w:val="4"/>
              </w:numPr>
              <w:spacing w:after="240"/>
              <w:rPr>
                <w:szCs w:val="24"/>
              </w:rPr>
            </w:pPr>
            <w:r w:rsidRPr="007E33BE">
              <w:rPr>
                <w:szCs w:val="24"/>
              </w:rPr>
              <w:t xml:space="preserve">Middle management </w:t>
            </w:r>
            <w:r>
              <w:rPr>
                <w:szCs w:val="24"/>
              </w:rPr>
              <w:t xml:space="preserve">focuses on short-term </w:t>
            </w:r>
            <w:r w:rsidRPr="007E33BE">
              <w:rPr>
                <w:szCs w:val="24"/>
              </w:rPr>
              <w:t>tactical planning.</w:t>
            </w:r>
          </w:p>
        </w:tc>
        <w:tc>
          <w:tcPr>
            <w:tcW w:w="2700" w:type="dxa"/>
          </w:tcPr>
          <w:p w:rsidR="00356BB9" w:rsidRPr="007E33BE" w:rsidRDefault="00356BB9" w:rsidP="008B0E86">
            <w:pPr>
              <w:spacing w:after="240"/>
              <w:rPr>
                <w:szCs w:val="24"/>
              </w:rPr>
            </w:pPr>
          </w:p>
        </w:tc>
      </w:tr>
      <w:tr w:rsidR="00356BB9" w:rsidRPr="007E33BE">
        <w:tc>
          <w:tcPr>
            <w:tcW w:w="6300" w:type="dxa"/>
          </w:tcPr>
          <w:p w:rsidR="00356BB9" w:rsidRPr="007E33BE" w:rsidRDefault="00356BB9" w:rsidP="008B0E86">
            <w:pPr>
              <w:numPr>
                <w:ilvl w:val="1"/>
                <w:numId w:val="4"/>
              </w:numPr>
              <w:spacing w:after="240"/>
              <w:rPr>
                <w:szCs w:val="24"/>
              </w:rPr>
            </w:pPr>
            <w:r w:rsidRPr="007E33BE">
              <w:rPr>
                <w:szCs w:val="24"/>
              </w:rPr>
              <w:t xml:space="preserve">Supervisory management is concerned with </w:t>
            </w:r>
            <w:r>
              <w:rPr>
                <w:szCs w:val="24"/>
              </w:rPr>
              <w:t xml:space="preserve">short-term </w:t>
            </w:r>
            <w:r w:rsidRPr="007E33BE">
              <w:rPr>
                <w:szCs w:val="24"/>
              </w:rPr>
              <w:t>operational planning.</w:t>
            </w:r>
          </w:p>
        </w:tc>
        <w:tc>
          <w:tcPr>
            <w:tcW w:w="2700" w:type="dxa"/>
          </w:tcPr>
          <w:p w:rsidR="00356BB9" w:rsidRPr="007E33BE" w:rsidRDefault="00356BB9" w:rsidP="008B0E86">
            <w:pPr>
              <w:spacing w:after="240"/>
              <w:rPr>
                <w:i/>
                <w:szCs w:val="24"/>
              </w:rPr>
            </w:pPr>
          </w:p>
        </w:tc>
      </w:tr>
    </w:tbl>
    <w:p w:rsidR="00356BB9" w:rsidRPr="00E01B16" w:rsidRDefault="00356BB9" w:rsidP="008B0E86">
      <w:pPr>
        <w:rPr>
          <w:b/>
          <w:szCs w:val="24"/>
        </w:rPr>
      </w:pPr>
    </w:p>
    <w:p w:rsidR="00356BB9" w:rsidRPr="00EE6D3D" w:rsidRDefault="00356BB9" w:rsidP="008B0E86">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56BB9" w:rsidRDefault="00356BB9" w:rsidP="008B0E86">
      <w:pPr>
        <w:rPr>
          <w:b/>
          <w:szCs w:val="24"/>
        </w:rPr>
      </w:pPr>
    </w:p>
    <w:p w:rsidR="00356BB9" w:rsidRPr="003D110D" w:rsidRDefault="00356BB9" w:rsidP="008B0E86">
      <w:pPr>
        <w:pStyle w:val="Sumsubhead"/>
        <w:widowControl w:val="0"/>
        <w:spacing w:line="240" w:lineRule="auto"/>
        <w:rPr>
          <w:rFonts w:ascii="Bookman Old Style" w:hAnsi="Bookman Old Style"/>
          <w:sz w:val="28"/>
          <w:szCs w:val="28"/>
        </w:rPr>
      </w:pPr>
      <w:r w:rsidRPr="003D110D">
        <w:rPr>
          <w:rFonts w:ascii="Bookman Old Style" w:hAnsi="Bookman Old Style"/>
          <w:sz w:val="28"/>
          <w:szCs w:val="28"/>
        </w:rPr>
        <w:t>Assessment Check Answers</w:t>
      </w:r>
    </w:p>
    <w:p w:rsidR="00356BB9" w:rsidRPr="00724A2F" w:rsidRDefault="00356BB9" w:rsidP="008B0E86">
      <w:pPr>
        <w:pStyle w:val="Sumsubhead"/>
        <w:widowControl w:val="0"/>
        <w:spacing w:line="240" w:lineRule="auto"/>
        <w:rPr>
          <w:rFonts w:ascii="Bookman Old Style" w:hAnsi="Bookman Old Style"/>
          <w:sz w:val="24"/>
          <w:szCs w:val="24"/>
        </w:rPr>
      </w:pPr>
    </w:p>
    <w:p w:rsidR="00356BB9" w:rsidRDefault="00356BB9" w:rsidP="008B0E86">
      <w:pPr>
        <w:pStyle w:val="Sumtext"/>
        <w:widowControl w:val="0"/>
        <w:spacing w:line="240" w:lineRule="auto"/>
        <w:jc w:val="left"/>
        <w:rPr>
          <w:rFonts w:ascii="Bookman Old Style" w:hAnsi="Bookman Old Style"/>
          <w:sz w:val="24"/>
          <w:szCs w:val="24"/>
        </w:rPr>
      </w:pPr>
      <w:r w:rsidRPr="00724A2F">
        <w:rPr>
          <w:rFonts w:ascii="Bookman Old Style" w:hAnsi="Bookman Old Style"/>
          <w:b/>
          <w:bCs/>
          <w:sz w:val="24"/>
          <w:szCs w:val="24"/>
        </w:rPr>
        <w:t>3.1 Outline the planning process.</w:t>
      </w:r>
      <w:r w:rsidRPr="00724A2F">
        <w:rPr>
          <w:rFonts w:ascii="Bookman Old Style" w:hAnsi="Bookman Old Style"/>
          <w:sz w:val="24"/>
          <w:szCs w:val="24"/>
        </w:rPr>
        <w:t xml:space="preserve"> </w:t>
      </w:r>
    </w:p>
    <w:p w:rsidR="00356BB9" w:rsidRPr="003D110D" w:rsidRDefault="00356BB9" w:rsidP="008B0E86">
      <w:pPr>
        <w:pStyle w:val="Sumtext"/>
        <w:widowControl w:val="0"/>
        <w:spacing w:line="240" w:lineRule="auto"/>
        <w:ind w:firstLine="720"/>
        <w:jc w:val="left"/>
        <w:rPr>
          <w:rFonts w:ascii="Bookman Old Style" w:hAnsi="Bookman Old Style"/>
          <w:i/>
          <w:sz w:val="24"/>
          <w:szCs w:val="24"/>
        </w:rPr>
      </w:pPr>
      <w:r w:rsidRPr="003D110D">
        <w:rPr>
          <w:rFonts w:ascii="Bookman Old Style" w:hAnsi="Bookman Old Style"/>
          <w:i/>
          <w:sz w:val="24"/>
          <w:szCs w:val="24"/>
        </w:rPr>
        <w:t>Some plans are very broad and long range, focusing on key organizational objectives; others are more detailed and specify how particular objectives will be achieved. From the mission statement to objectives to specific plans, each phase must fit into a comprehensive planning framework.</w:t>
      </w:r>
    </w:p>
    <w:p w:rsidR="00356BB9" w:rsidRPr="00724A2F" w:rsidRDefault="00356BB9" w:rsidP="008B0E86">
      <w:pPr>
        <w:pStyle w:val="Sumtext"/>
        <w:widowControl w:val="0"/>
        <w:spacing w:line="240" w:lineRule="auto"/>
        <w:ind w:firstLine="720"/>
        <w:jc w:val="left"/>
        <w:rPr>
          <w:rFonts w:ascii="Bookman Old Style" w:hAnsi="Bookman Old Style"/>
          <w:sz w:val="24"/>
          <w:szCs w:val="24"/>
        </w:rPr>
      </w:pPr>
    </w:p>
    <w:p w:rsidR="00356BB9" w:rsidRDefault="00356BB9" w:rsidP="008B0E86">
      <w:pPr>
        <w:pStyle w:val="Sumtext"/>
        <w:widowControl w:val="0"/>
        <w:spacing w:line="240" w:lineRule="auto"/>
        <w:jc w:val="left"/>
        <w:rPr>
          <w:rFonts w:ascii="Bookman Old Style" w:hAnsi="Bookman Old Style"/>
          <w:b/>
          <w:bCs/>
          <w:sz w:val="24"/>
          <w:szCs w:val="24"/>
        </w:rPr>
      </w:pPr>
      <w:r w:rsidRPr="00724A2F">
        <w:rPr>
          <w:rFonts w:ascii="Bookman Old Style" w:hAnsi="Bookman Old Style"/>
          <w:b/>
          <w:bCs/>
          <w:sz w:val="24"/>
          <w:szCs w:val="24"/>
        </w:rPr>
        <w:t xml:space="preserve">3.2 Describe the purpose of tactical planning. </w:t>
      </w:r>
    </w:p>
    <w:p w:rsidR="00356BB9" w:rsidRPr="003D110D" w:rsidRDefault="00356BB9" w:rsidP="008B0E86">
      <w:pPr>
        <w:pStyle w:val="Sumtext"/>
        <w:widowControl w:val="0"/>
        <w:spacing w:line="240" w:lineRule="auto"/>
        <w:ind w:firstLine="720"/>
        <w:jc w:val="left"/>
        <w:rPr>
          <w:rFonts w:ascii="Bookman Old Style" w:hAnsi="Bookman Old Style"/>
          <w:i/>
          <w:sz w:val="24"/>
          <w:szCs w:val="24"/>
          <w:lang w:val="en-GB"/>
        </w:rPr>
      </w:pPr>
      <w:r w:rsidRPr="003D110D">
        <w:rPr>
          <w:rFonts w:ascii="Bookman Old Style" w:hAnsi="Bookman Old Style"/>
          <w:i/>
          <w:sz w:val="24"/>
          <w:szCs w:val="24"/>
          <w:lang w:val="en-GB"/>
        </w:rPr>
        <w:t>The purpose of tactical planning is to determine which short-term activities should be implemented to accomplish the firm’s overall strategy.</w:t>
      </w:r>
    </w:p>
    <w:p w:rsidR="00356BB9" w:rsidRPr="00724A2F" w:rsidRDefault="00356BB9" w:rsidP="008B0E86">
      <w:pPr>
        <w:pStyle w:val="Sumtext"/>
        <w:widowControl w:val="0"/>
        <w:spacing w:line="240" w:lineRule="auto"/>
        <w:jc w:val="left"/>
        <w:rPr>
          <w:rFonts w:ascii="Bookman Old Style" w:hAnsi="Bookman Old Style"/>
          <w:sz w:val="24"/>
          <w:szCs w:val="24"/>
          <w:lang w:val="en-GB"/>
        </w:rPr>
      </w:pPr>
    </w:p>
    <w:p w:rsidR="00356BB9" w:rsidRDefault="00356BB9" w:rsidP="008B0E86">
      <w:pPr>
        <w:pStyle w:val="Sumtext"/>
        <w:widowControl w:val="0"/>
        <w:spacing w:line="240" w:lineRule="auto"/>
        <w:jc w:val="left"/>
        <w:rPr>
          <w:rFonts w:ascii="Bookman Old Style" w:hAnsi="Bookman Old Style"/>
          <w:b/>
          <w:bCs/>
          <w:sz w:val="24"/>
          <w:szCs w:val="24"/>
        </w:rPr>
      </w:pPr>
      <w:r w:rsidRPr="00724A2F">
        <w:rPr>
          <w:rFonts w:ascii="Bookman Old Style" w:hAnsi="Bookman Old Style"/>
          <w:b/>
          <w:bCs/>
          <w:sz w:val="24"/>
          <w:szCs w:val="24"/>
        </w:rPr>
        <w:t xml:space="preserve">3.3 Compare the kinds of plans made by top managers and middle managers. How does their focus differ? </w:t>
      </w:r>
    </w:p>
    <w:p w:rsidR="00356BB9" w:rsidRPr="003D110D" w:rsidRDefault="00356BB9" w:rsidP="008B0E86">
      <w:pPr>
        <w:pStyle w:val="Sumtext"/>
        <w:widowControl w:val="0"/>
        <w:spacing w:line="240" w:lineRule="auto"/>
        <w:ind w:firstLine="720"/>
        <w:jc w:val="left"/>
        <w:rPr>
          <w:rFonts w:ascii="Bookman Old Style" w:hAnsi="Bookman Old Style"/>
          <w:i/>
          <w:sz w:val="24"/>
          <w:szCs w:val="24"/>
          <w:lang w:val="en-GB"/>
        </w:rPr>
      </w:pPr>
      <w:r w:rsidRPr="003D110D">
        <w:rPr>
          <w:rFonts w:ascii="Bookman Old Style" w:hAnsi="Bookman Old Style"/>
          <w:i/>
          <w:sz w:val="24"/>
          <w:szCs w:val="24"/>
          <w:lang w:val="en-GB"/>
        </w:rPr>
        <w:t>Top managers focus on long-range, strategic plans. In contrast, middle-level managers and supervisors focus on short-term, tactical planning.</w:t>
      </w:r>
    </w:p>
    <w:p w:rsidR="00356BB9" w:rsidRPr="00E01B16" w:rsidRDefault="00356BB9" w:rsidP="008B0E86">
      <w:pPr>
        <w:rPr>
          <w:b/>
          <w:szCs w:val="24"/>
        </w:rPr>
      </w:pPr>
    </w:p>
    <w:p w:rsidR="00356BB9" w:rsidRPr="00CB2F46" w:rsidRDefault="00356BB9" w:rsidP="0092111B">
      <w:pPr>
        <w:rPr>
          <w:i/>
          <w:szCs w:val="24"/>
        </w:rPr>
      </w:pPr>
      <w:r>
        <w:rPr>
          <w:b/>
          <w:sz w:val="28"/>
          <w:szCs w:val="28"/>
        </w:rPr>
        <w:br w:type="page"/>
      </w:r>
      <w:r>
        <w:rPr>
          <w:b/>
          <w:sz w:val="28"/>
          <w:szCs w:val="28"/>
        </w:rPr>
        <w:lastRenderedPageBreak/>
        <w:t>Learning Objective</w:t>
      </w:r>
      <w:r w:rsidRPr="00AD7886">
        <w:rPr>
          <w:b/>
          <w:sz w:val="28"/>
          <w:szCs w:val="28"/>
        </w:rPr>
        <w:t xml:space="preserve"> 4: </w:t>
      </w:r>
      <w:r w:rsidR="0092111B" w:rsidRPr="0092111B">
        <w:rPr>
          <w:b/>
          <w:sz w:val="28"/>
          <w:szCs w:val="28"/>
        </w:rPr>
        <w:t>Describe the strategic planning process.</w:t>
      </w:r>
      <w:r w:rsidR="00B54D0B">
        <w:rPr>
          <w:b/>
          <w:sz w:val="28"/>
          <w:szCs w:val="28"/>
        </w:rPr>
        <w:t xml:space="preserve"> </w:t>
      </w:r>
      <w:r w:rsidRPr="00CB2F46">
        <w:rPr>
          <w:i/>
          <w:szCs w:val="24"/>
        </w:rPr>
        <w:t>The first step of strategic planning is to translate the firm’s vision into a mission statement that explains its overall intentions and aims. Next, planners must assess the firm’s current competitive position using tools such as SWOT analysis. Managers then set specific objectives. The next step is to develop strategies for reaching objectives that will differentiate the firm from its competitors. Managers then develop an action plan that outlines the specific methods for implementing the strategy. Finally, the results achieved by the plan are evaluated, and the plan is adjusted as needed.</w:t>
      </w:r>
    </w:p>
    <w:p w:rsidR="00356BB9" w:rsidRDefault="00356BB9" w:rsidP="008B0E86">
      <w:pPr>
        <w:rPr>
          <w:b/>
          <w:sz w:val="28"/>
          <w:szCs w:val="28"/>
        </w:rPr>
      </w:pPr>
    </w:p>
    <w:p w:rsidR="00356BB9" w:rsidRPr="00B526EA" w:rsidRDefault="00356BB9" w:rsidP="008B0E86">
      <w:pPr>
        <w:rPr>
          <w:b/>
          <w:sz w:val="28"/>
          <w:szCs w:val="28"/>
        </w:rPr>
      </w:pPr>
      <w:r w:rsidRPr="00E01B16">
        <w:rPr>
          <w:b/>
          <w:sz w:val="28"/>
          <w:szCs w:val="28"/>
        </w:rPr>
        <w:t>Annotated Lecture Outline</w:t>
      </w:r>
    </w:p>
    <w:p w:rsidR="00356BB9" w:rsidRPr="00E01B16" w:rsidRDefault="00356BB9" w:rsidP="008B0E86">
      <w:pPr>
        <w:rPr>
          <w:b/>
          <w:szCs w:val="24"/>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0"/>
        <w:gridCol w:w="2610"/>
      </w:tblGrid>
      <w:tr w:rsidR="00356BB9" w:rsidRPr="007E33BE">
        <w:trPr>
          <w:trHeight w:val="701"/>
        </w:trPr>
        <w:tc>
          <w:tcPr>
            <w:tcW w:w="6390" w:type="dxa"/>
          </w:tcPr>
          <w:p w:rsidR="00356BB9" w:rsidRPr="007E33BE" w:rsidRDefault="00356BB9" w:rsidP="00537422">
            <w:pPr>
              <w:pStyle w:val="H1"/>
              <w:keepNext w:val="0"/>
              <w:keepLines w:val="0"/>
              <w:spacing w:before="0" w:after="0" w:line="240" w:lineRule="auto"/>
              <w:rPr>
                <w:rFonts w:ascii="Bookman Old Style" w:hAnsi="Bookman Old Style"/>
                <w:b/>
                <w:i/>
                <w:caps w:val="0"/>
                <w:color w:val="000000"/>
                <w:sz w:val="24"/>
                <w:szCs w:val="24"/>
              </w:rPr>
            </w:pPr>
            <w:r w:rsidRPr="007E33BE">
              <w:rPr>
                <w:rFonts w:ascii="Bookman Old Style" w:hAnsi="Bookman Old Style"/>
                <w:b/>
                <w:i/>
                <w:caps w:val="0"/>
                <w:color w:val="000000"/>
                <w:sz w:val="24"/>
                <w:szCs w:val="24"/>
              </w:rPr>
              <w:t>THE STRATEGIC PLANNING PROCESS</w:t>
            </w:r>
          </w:p>
        </w:tc>
        <w:tc>
          <w:tcPr>
            <w:tcW w:w="2610" w:type="dxa"/>
          </w:tcPr>
          <w:p w:rsidR="00356BB9" w:rsidRPr="007E33BE" w:rsidRDefault="00356BB9" w:rsidP="008B0E86">
            <w:pPr>
              <w:spacing w:after="240"/>
              <w:rPr>
                <w:szCs w:val="24"/>
              </w:rPr>
            </w:pPr>
            <w:r w:rsidRPr="00142C76">
              <w:rPr>
                <w:szCs w:val="24"/>
              </w:rPr>
              <w:t>PowerPoint Slide 12</w:t>
            </w:r>
          </w:p>
        </w:tc>
      </w:tr>
      <w:tr w:rsidR="00356BB9" w:rsidRPr="007E33BE">
        <w:trPr>
          <w:trHeight w:val="701"/>
        </w:trPr>
        <w:tc>
          <w:tcPr>
            <w:tcW w:w="6390" w:type="dxa"/>
          </w:tcPr>
          <w:p w:rsidR="00356BB9" w:rsidRPr="00486AA5" w:rsidRDefault="00356BB9" w:rsidP="00537422">
            <w:pPr>
              <w:pStyle w:val="H1"/>
              <w:keepNext w:val="0"/>
              <w:keepLines w:val="0"/>
              <w:spacing w:before="0" w:line="240" w:lineRule="auto"/>
              <w:rPr>
                <w:rFonts w:ascii="Bookman Old Style" w:hAnsi="Bookman Old Style"/>
                <w:caps w:val="0"/>
                <w:color w:val="000000"/>
                <w:sz w:val="24"/>
                <w:szCs w:val="24"/>
              </w:rPr>
            </w:pPr>
            <w:r w:rsidRPr="00486AA5">
              <w:rPr>
                <w:rFonts w:ascii="Bookman Old Style" w:hAnsi="Bookman Old Style"/>
                <w:caps w:val="0"/>
                <w:color w:val="000000"/>
                <w:sz w:val="24"/>
                <w:szCs w:val="24"/>
              </w:rPr>
              <w:t>Successful strategic planners t</w:t>
            </w:r>
            <w:r>
              <w:rPr>
                <w:rFonts w:ascii="Bookman Old Style" w:hAnsi="Bookman Old Style"/>
                <w:caps w:val="0"/>
                <w:color w:val="000000"/>
                <w:sz w:val="24"/>
                <w:szCs w:val="24"/>
              </w:rPr>
              <w:t xml:space="preserve">ypically follow these six steps: 1) </w:t>
            </w:r>
            <w:r w:rsidRPr="00486AA5">
              <w:rPr>
                <w:rFonts w:ascii="Bookman Old Style" w:hAnsi="Bookman Old Style"/>
                <w:caps w:val="0"/>
                <w:color w:val="000000"/>
                <w:sz w:val="24"/>
                <w:szCs w:val="24"/>
              </w:rPr>
              <w:t xml:space="preserve">defining a mission, </w:t>
            </w:r>
            <w:r>
              <w:rPr>
                <w:rFonts w:ascii="Bookman Old Style" w:hAnsi="Bookman Old Style"/>
                <w:caps w:val="0"/>
                <w:color w:val="000000"/>
                <w:sz w:val="24"/>
                <w:szCs w:val="24"/>
              </w:rPr>
              <w:t xml:space="preserve">2) </w:t>
            </w:r>
            <w:r w:rsidRPr="00486AA5">
              <w:rPr>
                <w:rFonts w:ascii="Bookman Old Style" w:hAnsi="Bookman Old Style"/>
                <w:caps w:val="0"/>
                <w:color w:val="000000"/>
                <w:sz w:val="24"/>
                <w:szCs w:val="24"/>
              </w:rPr>
              <w:t xml:space="preserve">assessing the organization’s competitive position, </w:t>
            </w:r>
            <w:r>
              <w:rPr>
                <w:rFonts w:ascii="Bookman Old Style" w:hAnsi="Bookman Old Style"/>
                <w:caps w:val="0"/>
                <w:color w:val="000000"/>
                <w:sz w:val="24"/>
                <w:szCs w:val="24"/>
              </w:rPr>
              <w:t xml:space="preserve">3) </w:t>
            </w:r>
            <w:r w:rsidRPr="00486AA5">
              <w:rPr>
                <w:rFonts w:ascii="Bookman Old Style" w:hAnsi="Bookman Old Style"/>
                <w:caps w:val="0"/>
                <w:color w:val="000000"/>
                <w:sz w:val="24"/>
                <w:szCs w:val="24"/>
              </w:rPr>
              <w:t xml:space="preserve">setting organizational objectives, </w:t>
            </w:r>
            <w:r>
              <w:rPr>
                <w:rFonts w:ascii="Bookman Old Style" w:hAnsi="Bookman Old Style"/>
                <w:caps w:val="0"/>
                <w:color w:val="000000"/>
                <w:sz w:val="24"/>
                <w:szCs w:val="24"/>
              </w:rPr>
              <w:t xml:space="preserve">4) </w:t>
            </w:r>
            <w:r w:rsidRPr="00486AA5">
              <w:rPr>
                <w:rFonts w:ascii="Bookman Old Style" w:hAnsi="Bookman Old Style"/>
                <w:caps w:val="0"/>
                <w:color w:val="000000"/>
                <w:sz w:val="24"/>
                <w:szCs w:val="24"/>
              </w:rPr>
              <w:t xml:space="preserve">creating strategies for competitive differentiation, </w:t>
            </w:r>
            <w:r>
              <w:rPr>
                <w:rFonts w:ascii="Bookman Old Style" w:hAnsi="Bookman Old Style"/>
                <w:caps w:val="0"/>
                <w:color w:val="000000"/>
                <w:sz w:val="24"/>
                <w:szCs w:val="24"/>
              </w:rPr>
              <w:t xml:space="preserve">5) </w:t>
            </w:r>
            <w:r w:rsidRPr="00486AA5">
              <w:rPr>
                <w:rFonts w:ascii="Bookman Old Style" w:hAnsi="Bookman Old Style"/>
                <w:caps w:val="0"/>
                <w:color w:val="000000"/>
                <w:sz w:val="24"/>
                <w:szCs w:val="24"/>
              </w:rPr>
              <w:t xml:space="preserve">implementing the strategy, and </w:t>
            </w:r>
            <w:r>
              <w:rPr>
                <w:rFonts w:ascii="Bookman Old Style" w:hAnsi="Bookman Old Style"/>
                <w:caps w:val="0"/>
                <w:color w:val="000000"/>
                <w:sz w:val="24"/>
                <w:szCs w:val="24"/>
              </w:rPr>
              <w:t xml:space="preserve">6) </w:t>
            </w:r>
            <w:r w:rsidRPr="00486AA5">
              <w:rPr>
                <w:rFonts w:ascii="Bookman Old Style" w:hAnsi="Bookman Old Style"/>
                <w:caps w:val="0"/>
                <w:color w:val="000000"/>
                <w:sz w:val="24"/>
                <w:szCs w:val="24"/>
              </w:rPr>
              <w:t>evaluating the results and refining the plan.</w:t>
            </w:r>
          </w:p>
        </w:tc>
        <w:tc>
          <w:tcPr>
            <w:tcW w:w="2610" w:type="dxa"/>
          </w:tcPr>
          <w:p w:rsidR="00356BB9" w:rsidRPr="00B526EA" w:rsidRDefault="00356BB9" w:rsidP="008B0E86">
            <w:pPr>
              <w:spacing w:after="240"/>
              <w:rPr>
                <w:szCs w:val="24"/>
                <w:highlight w:val="red"/>
              </w:rPr>
            </w:pPr>
            <w:r w:rsidRPr="00486AA5">
              <w:rPr>
                <w:szCs w:val="24"/>
              </w:rPr>
              <w:t>Figure 7.2</w:t>
            </w:r>
            <w:r>
              <w:rPr>
                <w:szCs w:val="24"/>
              </w:rPr>
              <w:t xml:space="preserve"> Steps in the Strategic Planning Process</w:t>
            </w:r>
          </w:p>
        </w:tc>
      </w:tr>
      <w:tr w:rsidR="00356BB9" w:rsidRPr="007E33BE">
        <w:trPr>
          <w:trHeight w:val="557"/>
        </w:trPr>
        <w:tc>
          <w:tcPr>
            <w:tcW w:w="6390" w:type="dxa"/>
          </w:tcPr>
          <w:p w:rsidR="00356BB9" w:rsidRPr="007E33BE" w:rsidRDefault="00356BB9" w:rsidP="008B0E86">
            <w:pPr>
              <w:numPr>
                <w:ilvl w:val="0"/>
                <w:numId w:val="5"/>
              </w:numPr>
              <w:spacing w:after="240"/>
              <w:rPr>
                <w:b/>
                <w:szCs w:val="24"/>
              </w:rPr>
            </w:pPr>
            <w:r>
              <w:rPr>
                <w:b/>
                <w:szCs w:val="24"/>
              </w:rPr>
              <w:t>Defining the Organization’s M</w:t>
            </w:r>
            <w:r w:rsidRPr="007E33BE">
              <w:rPr>
                <w:b/>
                <w:szCs w:val="24"/>
              </w:rPr>
              <w:t>ission</w:t>
            </w:r>
          </w:p>
        </w:tc>
        <w:tc>
          <w:tcPr>
            <w:tcW w:w="2610" w:type="dxa"/>
          </w:tcPr>
          <w:p w:rsidR="00356BB9" w:rsidRPr="0051099D" w:rsidRDefault="00356BB9" w:rsidP="008B0E86">
            <w:pPr>
              <w:spacing w:after="240"/>
              <w:rPr>
                <w:i/>
                <w:szCs w:val="24"/>
              </w:rPr>
            </w:pPr>
          </w:p>
        </w:tc>
      </w:tr>
      <w:tr w:rsidR="00356BB9" w:rsidRPr="007E33BE">
        <w:tc>
          <w:tcPr>
            <w:tcW w:w="6390" w:type="dxa"/>
          </w:tcPr>
          <w:p w:rsidR="00356BB9" w:rsidRPr="007E33BE" w:rsidRDefault="00356BB9" w:rsidP="008B0E86">
            <w:pPr>
              <w:numPr>
                <w:ilvl w:val="1"/>
                <w:numId w:val="5"/>
              </w:numPr>
              <w:spacing w:after="240"/>
              <w:rPr>
                <w:szCs w:val="24"/>
              </w:rPr>
            </w:pPr>
            <w:r w:rsidRPr="007E33BE">
              <w:rPr>
                <w:szCs w:val="24"/>
              </w:rPr>
              <w:t xml:space="preserve">A </w:t>
            </w:r>
            <w:r w:rsidR="00133794" w:rsidRPr="00133794">
              <w:rPr>
                <w:i/>
                <w:szCs w:val="24"/>
                <w:u w:val="single"/>
              </w:rPr>
              <w:t>mission statement</w:t>
            </w:r>
            <w:r w:rsidRPr="007E33BE">
              <w:rPr>
                <w:szCs w:val="24"/>
              </w:rPr>
              <w:t xml:space="preserve"> is a written explanation of an organization’s business intentions and aims.</w:t>
            </w:r>
          </w:p>
        </w:tc>
        <w:tc>
          <w:tcPr>
            <w:tcW w:w="2610" w:type="dxa"/>
          </w:tcPr>
          <w:p w:rsidR="00356BB9" w:rsidRPr="004D21CD" w:rsidRDefault="00356BB9" w:rsidP="008B0E86">
            <w:pPr>
              <w:pStyle w:val="Text"/>
              <w:widowControl w:val="0"/>
              <w:spacing w:line="240" w:lineRule="auto"/>
              <w:ind w:firstLine="0"/>
              <w:jc w:val="left"/>
              <w:rPr>
                <w:rFonts w:ascii="Bookman Old Style" w:hAnsi="Bookman Old Style" w:cs="Arial"/>
                <w:b/>
                <w:sz w:val="24"/>
                <w:szCs w:val="24"/>
                <w:u w:val="single"/>
              </w:rPr>
            </w:pPr>
            <w:r w:rsidRPr="004D21CD">
              <w:rPr>
                <w:rFonts w:ascii="Bookman Old Style" w:hAnsi="Bookman Old Style" w:cs="Arial"/>
                <w:b/>
                <w:sz w:val="24"/>
                <w:szCs w:val="24"/>
                <w:u w:val="single"/>
              </w:rPr>
              <w:t>Going Green:</w:t>
            </w:r>
          </w:p>
          <w:p w:rsidR="00356BB9" w:rsidRPr="004D21CD" w:rsidRDefault="00356BB9" w:rsidP="00537422">
            <w:pPr>
              <w:pStyle w:val="Text"/>
              <w:widowControl w:val="0"/>
              <w:spacing w:after="240" w:line="240" w:lineRule="auto"/>
              <w:ind w:firstLine="0"/>
              <w:jc w:val="left"/>
              <w:rPr>
                <w:rFonts w:ascii="Bookman Old Style" w:hAnsi="Bookman Old Style" w:cs="Arial"/>
                <w:b/>
                <w:sz w:val="24"/>
                <w:szCs w:val="24"/>
              </w:rPr>
            </w:pPr>
            <w:r w:rsidRPr="004D21CD">
              <w:rPr>
                <w:rFonts w:ascii="Bookman Old Style" w:hAnsi="Bookman Old Style"/>
                <w:b/>
                <w:sz w:val="24"/>
                <w:szCs w:val="24"/>
              </w:rPr>
              <w:t>Johnson &amp; Johnson: Caring for the World</w:t>
            </w:r>
          </w:p>
        </w:tc>
      </w:tr>
      <w:tr w:rsidR="00356BB9" w:rsidRPr="007E33BE">
        <w:tc>
          <w:tcPr>
            <w:tcW w:w="6390" w:type="dxa"/>
          </w:tcPr>
          <w:p w:rsidR="00356BB9" w:rsidRPr="007E33BE" w:rsidRDefault="00356BB9" w:rsidP="008B0E86">
            <w:pPr>
              <w:numPr>
                <w:ilvl w:val="2"/>
                <w:numId w:val="5"/>
              </w:numPr>
              <w:spacing w:after="240"/>
              <w:rPr>
                <w:szCs w:val="24"/>
              </w:rPr>
            </w:pPr>
            <w:r w:rsidRPr="007E33BE">
              <w:rPr>
                <w:szCs w:val="24"/>
              </w:rPr>
              <w:t>It is a statement of a firm’s purpose, its operations, its market, and how it differs from competitors.</w:t>
            </w:r>
          </w:p>
        </w:tc>
        <w:tc>
          <w:tcPr>
            <w:tcW w:w="2610" w:type="dxa"/>
          </w:tcPr>
          <w:p w:rsidR="00356BB9" w:rsidRPr="007E33BE" w:rsidRDefault="00356BB9" w:rsidP="008B0E86">
            <w:pPr>
              <w:spacing w:after="240"/>
              <w:rPr>
                <w:szCs w:val="24"/>
              </w:rPr>
            </w:pPr>
          </w:p>
        </w:tc>
      </w:tr>
      <w:tr w:rsidR="00356BB9" w:rsidRPr="007E33BE">
        <w:tc>
          <w:tcPr>
            <w:tcW w:w="6390" w:type="dxa"/>
          </w:tcPr>
          <w:p w:rsidR="00356BB9" w:rsidRPr="007E33BE" w:rsidRDefault="00356BB9" w:rsidP="008B0E86">
            <w:pPr>
              <w:numPr>
                <w:ilvl w:val="2"/>
                <w:numId w:val="5"/>
              </w:numPr>
              <w:spacing w:after="240"/>
              <w:rPr>
                <w:szCs w:val="24"/>
              </w:rPr>
            </w:pPr>
            <w:r w:rsidRPr="007E33BE">
              <w:rPr>
                <w:szCs w:val="24"/>
              </w:rPr>
              <w:t>It guides people inside the firm and informs others of the company’s reason for being.</w:t>
            </w:r>
          </w:p>
        </w:tc>
        <w:tc>
          <w:tcPr>
            <w:tcW w:w="2610" w:type="dxa"/>
          </w:tcPr>
          <w:p w:rsidR="00356BB9" w:rsidRDefault="00133794" w:rsidP="00537422">
            <w:pPr>
              <w:keepNext/>
              <w:outlineLvl w:val="1"/>
              <w:rPr>
                <w:i/>
                <w:szCs w:val="24"/>
              </w:rPr>
            </w:pPr>
            <w:r w:rsidRPr="00133794">
              <w:rPr>
                <w:i/>
                <w:szCs w:val="24"/>
                <w:u w:val="single"/>
              </w:rPr>
              <w:t>Class Activity:</w:t>
            </w:r>
            <w:r w:rsidRPr="00133794">
              <w:rPr>
                <w:i/>
                <w:szCs w:val="24"/>
              </w:rPr>
              <w:t xml:space="preserve"> </w:t>
            </w:r>
          </w:p>
          <w:p w:rsidR="00356BB9" w:rsidRPr="00356BB9" w:rsidRDefault="00133794" w:rsidP="008B0E86">
            <w:pPr>
              <w:keepNext/>
              <w:spacing w:after="240"/>
              <w:outlineLvl w:val="1"/>
              <w:rPr>
                <w:i/>
                <w:szCs w:val="24"/>
              </w:rPr>
            </w:pPr>
            <w:r w:rsidRPr="00133794">
              <w:rPr>
                <w:i/>
                <w:szCs w:val="24"/>
              </w:rPr>
              <w:t>Lead a class discussion to develop a mission for a new business that will specialize in making and selling cupcakes.</w:t>
            </w:r>
          </w:p>
        </w:tc>
      </w:tr>
      <w:tr w:rsidR="00356BB9" w:rsidRPr="007E33BE">
        <w:trPr>
          <w:trHeight w:val="548"/>
        </w:trPr>
        <w:tc>
          <w:tcPr>
            <w:tcW w:w="6390" w:type="dxa"/>
          </w:tcPr>
          <w:p w:rsidR="00356BB9" w:rsidRPr="007E33BE" w:rsidRDefault="00356BB9" w:rsidP="008B0E86">
            <w:pPr>
              <w:numPr>
                <w:ilvl w:val="1"/>
                <w:numId w:val="5"/>
              </w:numPr>
              <w:spacing w:after="240"/>
              <w:rPr>
                <w:szCs w:val="24"/>
              </w:rPr>
            </w:pPr>
            <w:r w:rsidRPr="007E33BE">
              <w:rPr>
                <w:szCs w:val="24"/>
              </w:rPr>
              <w:lastRenderedPageBreak/>
              <w:t>Development can be complex and difficult.</w:t>
            </w:r>
          </w:p>
        </w:tc>
        <w:tc>
          <w:tcPr>
            <w:tcW w:w="2610" w:type="dxa"/>
          </w:tcPr>
          <w:p w:rsidR="00356BB9" w:rsidRPr="00511FA8" w:rsidRDefault="00356BB9" w:rsidP="008B0E86">
            <w:pPr>
              <w:spacing w:after="240"/>
              <w:rPr>
                <w:i/>
                <w:szCs w:val="24"/>
              </w:rPr>
            </w:pPr>
            <w:r>
              <w:rPr>
                <w:i/>
                <w:szCs w:val="24"/>
                <w:u w:val="single"/>
              </w:rPr>
              <w:t>Lecture Enhancer:</w:t>
            </w:r>
            <w:r>
              <w:rPr>
                <w:i/>
                <w:szCs w:val="24"/>
              </w:rPr>
              <w:t xml:space="preserve"> Discuss the difficulties a company might encounter in the process of developing its mission statement.</w:t>
            </w:r>
          </w:p>
        </w:tc>
      </w:tr>
      <w:tr w:rsidR="00356BB9" w:rsidRPr="007E33BE">
        <w:trPr>
          <w:trHeight w:val="305"/>
        </w:trPr>
        <w:tc>
          <w:tcPr>
            <w:tcW w:w="6390" w:type="dxa"/>
          </w:tcPr>
          <w:p w:rsidR="00356BB9" w:rsidRPr="007E33BE" w:rsidRDefault="00356BB9" w:rsidP="00537422">
            <w:pPr>
              <w:numPr>
                <w:ilvl w:val="0"/>
                <w:numId w:val="5"/>
              </w:numPr>
              <w:spacing w:after="240"/>
              <w:rPr>
                <w:b/>
                <w:szCs w:val="24"/>
              </w:rPr>
            </w:pPr>
            <w:r w:rsidRPr="007E33BE">
              <w:rPr>
                <w:b/>
                <w:szCs w:val="24"/>
              </w:rPr>
              <w:t>Asses</w:t>
            </w:r>
            <w:r>
              <w:rPr>
                <w:b/>
                <w:szCs w:val="24"/>
              </w:rPr>
              <w:t>sing Your Competitive P</w:t>
            </w:r>
            <w:r w:rsidRPr="007E33BE">
              <w:rPr>
                <w:b/>
                <w:szCs w:val="24"/>
              </w:rPr>
              <w:t>osition</w:t>
            </w:r>
          </w:p>
        </w:tc>
        <w:tc>
          <w:tcPr>
            <w:tcW w:w="2610" w:type="dxa"/>
          </w:tcPr>
          <w:p w:rsidR="00356BB9" w:rsidRPr="007E33BE" w:rsidRDefault="00356BB9" w:rsidP="008B0E86">
            <w:pPr>
              <w:spacing w:after="240"/>
              <w:rPr>
                <w:szCs w:val="24"/>
              </w:rPr>
            </w:pPr>
          </w:p>
        </w:tc>
      </w:tr>
      <w:tr w:rsidR="00356BB9" w:rsidRPr="007E33BE">
        <w:trPr>
          <w:trHeight w:val="1250"/>
        </w:trPr>
        <w:tc>
          <w:tcPr>
            <w:tcW w:w="6390" w:type="dxa"/>
          </w:tcPr>
          <w:p w:rsidR="00356BB9" w:rsidRPr="00BD6286" w:rsidRDefault="00356BB9" w:rsidP="008B0E86">
            <w:pPr>
              <w:numPr>
                <w:ilvl w:val="1"/>
                <w:numId w:val="5"/>
              </w:numPr>
              <w:spacing w:after="240"/>
            </w:pPr>
            <w:r w:rsidRPr="00E01B16">
              <w:t xml:space="preserve">A </w:t>
            </w:r>
            <w:r w:rsidR="00133794" w:rsidRPr="00133794">
              <w:rPr>
                <w:i/>
                <w:u w:val="single"/>
              </w:rPr>
              <w:t>SWOT analysis</w:t>
            </w:r>
            <w:r w:rsidRPr="00E01B16">
              <w:t xml:space="preserve"> </w:t>
            </w:r>
            <w:r>
              <w:t xml:space="preserve">is a </w:t>
            </w:r>
            <w:r w:rsidRPr="0081246B">
              <w:t xml:space="preserve">method of assessing a company’s internal </w:t>
            </w:r>
            <w:r w:rsidRPr="00BD6286">
              <w:rPr>
                <w:u w:val="single"/>
              </w:rPr>
              <w:t>s</w:t>
            </w:r>
            <w:r w:rsidRPr="0081246B">
              <w:t xml:space="preserve">trengths and </w:t>
            </w:r>
            <w:r w:rsidRPr="00BD6286">
              <w:rPr>
                <w:u w:val="single"/>
              </w:rPr>
              <w:t>w</w:t>
            </w:r>
            <w:r w:rsidRPr="0081246B">
              <w:t xml:space="preserve">eaknesses and its external </w:t>
            </w:r>
            <w:r w:rsidRPr="00BD6286">
              <w:rPr>
                <w:u w:val="single"/>
              </w:rPr>
              <w:t>o</w:t>
            </w:r>
            <w:r w:rsidRPr="0081246B">
              <w:t xml:space="preserve">pportunities and </w:t>
            </w:r>
            <w:r w:rsidRPr="00BD6286">
              <w:rPr>
                <w:u w:val="single"/>
              </w:rPr>
              <w:t>t</w:t>
            </w:r>
            <w:r w:rsidRPr="0081246B">
              <w:t>hreats.</w:t>
            </w:r>
          </w:p>
        </w:tc>
        <w:tc>
          <w:tcPr>
            <w:tcW w:w="2610" w:type="dxa"/>
          </w:tcPr>
          <w:p w:rsidR="00356BB9" w:rsidRDefault="00356BB9" w:rsidP="008B0E86">
            <w:pPr>
              <w:spacing w:after="240"/>
              <w:rPr>
                <w:szCs w:val="24"/>
              </w:rPr>
            </w:pPr>
            <w:r w:rsidRPr="00142C76">
              <w:rPr>
                <w:szCs w:val="24"/>
              </w:rPr>
              <w:t>PowerPoint Slide 13</w:t>
            </w:r>
            <w:r>
              <w:rPr>
                <w:szCs w:val="24"/>
              </w:rPr>
              <w:t xml:space="preserve"> </w:t>
            </w:r>
          </w:p>
          <w:p w:rsidR="00356BB9" w:rsidRPr="007E33BE" w:rsidRDefault="00356BB9" w:rsidP="008B0E86">
            <w:pPr>
              <w:numPr>
                <w:ins w:id="0" w:author="Copy Editor   " w:date="2010-08-24T20:28:00Z"/>
              </w:numPr>
              <w:spacing w:after="240"/>
              <w:rPr>
                <w:szCs w:val="24"/>
              </w:rPr>
            </w:pPr>
            <w:r>
              <w:rPr>
                <w:szCs w:val="24"/>
              </w:rPr>
              <w:t>Figure 7.3 Elements of SWOT Analysis</w:t>
            </w:r>
          </w:p>
        </w:tc>
      </w:tr>
      <w:tr w:rsidR="00356BB9" w:rsidRPr="007E33BE">
        <w:tc>
          <w:tcPr>
            <w:tcW w:w="6390" w:type="dxa"/>
          </w:tcPr>
          <w:p w:rsidR="00356BB9" w:rsidRPr="007E33BE" w:rsidRDefault="00356BB9" w:rsidP="008B0E86">
            <w:pPr>
              <w:numPr>
                <w:ilvl w:val="2"/>
                <w:numId w:val="5"/>
              </w:numPr>
              <w:spacing w:after="240"/>
              <w:rPr>
                <w:szCs w:val="24"/>
              </w:rPr>
            </w:pPr>
            <w:r w:rsidRPr="00724A2F">
              <w:rPr>
                <w:szCs w:val="24"/>
              </w:rPr>
              <w:t xml:space="preserve">By evaluating all four of these factors, a firm can </w:t>
            </w:r>
            <w:r>
              <w:rPr>
                <w:szCs w:val="24"/>
              </w:rPr>
              <w:t>gain</w:t>
            </w:r>
            <w:r w:rsidRPr="00724A2F">
              <w:rPr>
                <w:szCs w:val="24"/>
              </w:rPr>
              <w:t xml:space="preserve"> a competitive advantage.</w:t>
            </w:r>
          </w:p>
        </w:tc>
        <w:tc>
          <w:tcPr>
            <w:tcW w:w="2610" w:type="dxa"/>
          </w:tcPr>
          <w:p w:rsidR="00356BB9" w:rsidRPr="007E33BE" w:rsidRDefault="00356BB9" w:rsidP="008B0E86">
            <w:pPr>
              <w:spacing w:after="240"/>
              <w:rPr>
                <w:szCs w:val="24"/>
              </w:rPr>
            </w:pPr>
          </w:p>
        </w:tc>
      </w:tr>
      <w:tr w:rsidR="00356BB9" w:rsidRPr="007E33BE">
        <w:tc>
          <w:tcPr>
            <w:tcW w:w="6390" w:type="dxa"/>
          </w:tcPr>
          <w:p w:rsidR="00356BB9" w:rsidRPr="007E33BE" w:rsidRDefault="00356BB9" w:rsidP="008B0E86">
            <w:pPr>
              <w:numPr>
                <w:ilvl w:val="2"/>
                <w:numId w:val="5"/>
              </w:numPr>
              <w:spacing w:after="240"/>
              <w:rPr>
                <w:szCs w:val="24"/>
              </w:rPr>
            </w:pPr>
            <w:r>
              <w:rPr>
                <w:szCs w:val="24"/>
              </w:rPr>
              <w:t xml:space="preserve">SWOT analysis helps </w:t>
            </w:r>
            <w:r w:rsidRPr="00724A2F">
              <w:rPr>
                <w:szCs w:val="24"/>
              </w:rPr>
              <w:t xml:space="preserve">to determine the firm’s current—or potential—position in the marketplace. </w:t>
            </w:r>
          </w:p>
        </w:tc>
        <w:tc>
          <w:tcPr>
            <w:tcW w:w="2610" w:type="dxa"/>
          </w:tcPr>
          <w:p w:rsidR="00356BB9" w:rsidRPr="007E33BE" w:rsidRDefault="00356BB9" w:rsidP="008B0E86">
            <w:pPr>
              <w:spacing w:after="240"/>
              <w:rPr>
                <w:szCs w:val="24"/>
              </w:rPr>
            </w:pPr>
            <w:r w:rsidRPr="007E33BE">
              <w:rPr>
                <w:szCs w:val="24"/>
              </w:rPr>
              <w:t xml:space="preserve"> </w:t>
            </w:r>
          </w:p>
        </w:tc>
      </w:tr>
      <w:tr w:rsidR="00356BB9" w:rsidRPr="007E33BE">
        <w:tc>
          <w:tcPr>
            <w:tcW w:w="6390" w:type="dxa"/>
          </w:tcPr>
          <w:p w:rsidR="00356BB9" w:rsidRDefault="00356BB9" w:rsidP="008B0E86">
            <w:pPr>
              <w:numPr>
                <w:ilvl w:val="2"/>
                <w:numId w:val="5"/>
              </w:numPr>
              <w:spacing w:after="240"/>
              <w:rPr>
                <w:szCs w:val="24"/>
              </w:rPr>
            </w:pPr>
            <w:r>
              <w:rPr>
                <w:szCs w:val="24"/>
              </w:rPr>
              <w:t>M</w:t>
            </w:r>
            <w:r w:rsidRPr="00724A2F">
              <w:rPr>
                <w:szCs w:val="24"/>
              </w:rPr>
              <w:t>anagers may examine each functional area such as finance, marketing, information technology, and human resources</w:t>
            </w:r>
            <w:r>
              <w:rPr>
                <w:szCs w:val="24"/>
              </w:rPr>
              <w:t>.</w:t>
            </w:r>
          </w:p>
        </w:tc>
        <w:tc>
          <w:tcPr>
            <w:tcW w:w="2610" w:type="dxa"/>
          </w:tcPr>
          <w:p w:rsidR="00356BB9" w:rsidRPr="007E33BE" w:rsidRDefault="00356BB9" w:rsidP="008B0E86">
            <w:pPr>
              <w:spacing w:after="240"/>
              <w:rPr>
                <w:szCs w:val="24"/>
              </w:rPr>
            </w:pPr>
          </w:p>
        </w:tc>
      </w:tr>
      <w:tr w:rsidR="00356BB9" w:rsidRPr="007E33BE">
        <w:tc>
          <w:tcPr>
            <w:tcW w:w="6390" w:type="dxa"/>
          </w:tcPr>
          <w:p w:rsidR="00356BB9" w:rsidRDefault="00356BB9" w:rsidP="008B0E86">
            <w:pPr>
              <w:numPr>
                <w:ilvl w:val="2"/>
                <w:numId w:val="5"/>
              </w:numPr>
              <w:spacing w:after="240"/>
              <w:rPr>
                <w:szCs w:val="24"/>
              </w:rPr>
            </w:pPr>
            <w:r w:rsidRPr="00724A2F">
              <w:rPr>
                <w:szCs w:val="24"/>
              </w:rPr>
              <w:t>Or they might evaluate strengths and weaknesses of each office, plant, or store.</w:t>
            </w:r>
          </w:p>
        </w:tc>
        <w:tc>
          <w:tcPr>
            <w:tcW w:w="2610" w:type="dxa"/>
          </w:tcPr>
          <w:p w:rsidR="00356BB9" w:rsidRDefault="00133794" w:rsidP="00537422">
            <w:pPr>
              <w:keepNext/>
              <w:outlineLvl w:val="1"/>
              <w:rPr>
                <w:i/>
                <w:szCs w:val="24"/>
              </w:rPr>
            </w:pPr>
            <w:r w:rsidRPr="00133794">
              <w:rPr>
                <w:i/>
                <w:szCs w:val="24"/>
                <w:u w:val="single"/>
              </w:rPr>
              <w:t>Class Activity:</w:t>
            </w:r>
            <w:r w:rsidRPr="00133794">
              <w:rPr>
                <w:i/>
                <w:szCs w:val="24"/>
              </w:rPr>
              <w:t xml:space="preserve"> </w:t>
            </w:r>
          </w:p>
          <w:p w:rsidR="00356BB9" w:rsidRPr="00356BB9" w:rsidRDefault="00133794" w:rsidP="008B0E86">
            <w:pPr>
              <w:keepNext/>
              <w:spacing w:after="240"/>
              <w:outlineLvl w:val="1"/>
              <w:rPr>
                <w:i/>
                <w:szCs w:val="24"/>
              </w:rPr>
            </w:pPr>
            <w:r w:rsidRPr="00133794">
              <w:rPr>
                <w:i/>
                <w:szCs w:val="24"/>
              </w:rPr>
              <w:t>Ask students to discuss and develop their SWOT list for the college.</w:t>
            </w:r>
          </w:p>
        </w:tc>
      </w:tr>
      <w:tr w:rsidR="00356BB9" w:rsidRPr="007E33BE">
        <w:tc>
          <w:tcPr>
            <w:tcW w:w="6390" w:type="dxa"/>
          </w:tcPr>
          <w:p w:rsidR="00356BB9" w:rsidRPr="00724A2F" w:rsidRDefault="00356BB9" w:rsidP="008B0E86">
            <w:pPr>
              <w:numPr>
                <w:ilvl w:val="2"/>
                <w:numId w:val="5"/>
              </w:numPr>
              <w:spacing w:after="240"/>
              <w:rPr>
                <w:szCs w:val="24"/>
              </w:rPr>
            </w:pPr>
            <w:r w:rsidRPr="00724A2F">
              <w:rPr>
                <w:szCs w:val="24"/>
              </w:rPr>
              <w:t xml:space="preserve">Opportunities include such phenomena as the growth of social media. </w:t>
            </w:r>
          </w:p>
        </w:tc>
        <w:tc>
          <w:tcPr>
            <w:tcW w:w="2610" w:type="dxa"/>
          </w:tcPr>
          <w:p w:rsidR="00356BB9" w:rsidRPr="007E33BE" w:rsidRDefault="00356BB9" w:rsidP="008B0E86">
            <w:pPr>
              <w:spacing w:after="240"/>
              <w:rPr>
                <w:szCs w:val="24"/>
              </w:rPr>
            </w:pPr>
          </w:p>
        </w:tc>
      </w:tr>
    </w:tbl>
    <w:p w:rsidR="00356BB9" w:rsidRDefault="00356BB9">
      <w:r>
        <w:br w:type="page"/>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0"/>
        <w:gridCol w:w="2610"/>
      </w:tblGrid>
      <w:tr w:rsidR="00356BB9" w:rsidRPr="007E33BE">
        <w:tc>
          <w:tcPr>
            <w:tcW w:w="6390" w:type="dxa"/>
          </w:tcPr>
          <w:p w:rsidR="00356BB9" w:rsidRPr="00724A2F" w:rsidRDefault="00356BB9" w:rsidP="008B0E86">
            <w:pPr>
              <w:numPr>
                <w:ilvl w:val="2"/>
                <w:numId w:val="5"/>
              </w:numPr>
              <w:spacing w:after="240"/>
              <w:rPr>
                <w:szCs w:val="24"/>
              </w:rPr>
            </w:pPr>
            <w:r w:rsidRPr="00724A2F">
              <w:rPr>
                <w:szCs w:val="24"/>
              </w:rPr>
              <w:t xml:space="preserve">Threats might include an economic recession—during which consumers are not willing to pay a premium for products—or a change in federal regulations. </w:t>
            </w:r>
          </w:p>
        </w:tc>
        <w:tc>
          <w:tcPr>
            <w:tcW w:w="2610" w:type="dxa"/>
          </w:tcPr>
          <w:p w:rsidR="00356BB9" w:rsidRPr="00511FA8" w:rsidRDefault="00356BB9" w:rsidP="008B0E86">
            <w:pPr>
              <w:spacing w:after="240"/>
              <w:rPr>
                <w:i/>
                <w:szCs w:val="24"/>
              </w:rPr>
            </w:pPr>
            <w:r>
              <w:rPr>
                <w:i/>
                <w:szCs w:val="24"/>
                <w:u w:val="single"/>
              </w:rPr>
              <w:t>Lecture Enhancer:</w:t>
            </w:r>
            <w:r>
              <w:rPr>
                <w:i/>
                <w:szCs w:val="24"/>
              </w:rPr>
              <w:t xml:space="preserve"> How often do you think a company should conduct a SWOT analysis? Why?</w:t>
            </w:r>
          </w:p>
        </w:tc>
      </w:tr>
      <w:tr w:rsidR="00356BB9" w:rsidRPr="007E33BE">
        <w:trPr>
          <w:trHeight w:val="440"/>
        </w:trPr>
        <w:tc>
          <w:tcPr>
            <w:tcW w:w="6390" w:type="dxa"/>
          </w:tcPr>
          <w:p w:rsidR="00356BB9" w:rsidRPr="0051099D" w:rsidRDefault="00356BB9" w:rsidP="008B0E86">
            <w:pPr>
              <w:numPr>
                <w:ilvl w:val="0"/>
                <w:numId w:val="5"/>
              </w:numPr>
              <w:spacing w:after="240"/>
              <w:rPr>
                <w:b/>
                <w:szCs w:val="24"/>
              </w:rPr>
            </w:pPr>
            <w:r>
              <w:rPr>
                <w:b/>
                <w:szCs w:val="24"/>
              </w:rPr>
              <w:t>Setting O</w:t>
            </w:r>
            <w:r w:rsidRPr="007E33BE">
              <w:rPr>
                <w:b/>
                <w:szCs w:val="24"/>
              </w:rPr>
              <w:t>bjectives for th</w:t>
            </w:r>
            <w:r>
              <w:rPr>
                <w:b/>
                <w:szCs w:val="24"/>
              </w:rPr>
              <w:t>e O</w:t>
            </w:r>
            <w:r w:rsidRPr="007E33BE">
              <w:rPr>
                <w:b/>
                <w:szCs w:val="24"/>
              </w:rPr>
              <w:t>rganization</w:t>
            </w:r>
          </w:p>
        </w:tc>
        <w:tc>
          <w:tcPr>
            <w:tcW w:w="2610" w:type="dxa"/>
          </w:tcPr>
          <w:p w:rsidR="00ED248A" w:rsidRDefault="00ED248A" w:rsidP="00ED248A">
            <w:pPr>
              <w:spacing w:after="240"/>
              <w:rPr>
                <w:szCs w:val="24"/>
              </w:rPr>
            </w:pPr>
            <w:r>
              <w:rPr>
                <w:szCs w:val="24"/>
              </w:rPr>
              <w:t xml:space="preserve">PowerPoint Slide 14 </w:t>
            </w:r>
          </w:p>
          <w:p w:rsidR="00356BB9" w:rsidRPr="007E33BE" w:rsidRDefault="00356BB9" w:rsidP="008B0E86">
            <w:pPr>
              <w:spacing w:after="240"/>
              <w:rPr>
                <w:szCs w:val="24"/>
              </w:rPr>
            </w:pPr>
          </w:p>
        </w:tc>
      </w:tr>
      <w:tr w:rsidR="00356BB9" w:rsidRPr="007E33BE">
        <w:tc>
          <w:tcPr>
            <w:tcW w:w="6390" w:type="dxa"/>
          </w:tcPr>
          <w:p w:rsidR="00356BB9" w:rsidRPr="007E33BE" w:rsidRDefault="00133794" w:rsidP="008B0E86">
            <w:pPr>
              <w:numPr>
                <w:ilvl w:val="1"/>
                <w:numId w:val="5"/>
              </w:numPr>
              <w:spacing w:after="240"/>
              <w:rPr>
                <w:szCs w:val="24"/>
              </w:rPr>
            </w:pPr>
            <w:r w:rsidRPr="00133794">
              <w:rPr>
                <w:i/>
                <w:szCs w:val="24"/>
                <w:u w:val="single"/>
              </w:rPr>
              <w:t>Objectives</w:t>
            </w:r>
            <w:r w:rsidR="00356BB9" w:rsidRPr="007E33BE">
              <w:rPr>
                <w:szCs w:val="24"/>
              </w:rPr>
              <w:t xml:space="preserve"> </w:t>
            </w:r>
            <w:r w:rsidR="00356BB9">
              <w:rPr>
                <w:szCs w:val="24"/>
              </w:rPr>
              <w:t xml:space="preserve">are </w:t>
            </w:r>
            <w:r w:rsidR="00356BB9" w:rsidRPr="00724A2F">
              <w:rPr>
                <w:szCs w:val="24"/>
              </w:rPr>
              <w:t>guideposts by which managers define the organization’s desired performance in such areas as new</w:t>
            </w:r>
            <w:r w:rsidR="00356BB9">
              <w:rPr>
                <w:szCs w:val="24"/>
              </w:rPr>
              <w:t>-</w:t>
            </w:r>
            <w:r w:rsidR="00356BB9" w:rsidRPr="00724A2F">
              <w:rPr>
                <w:szCs w:val="24"/>
              </w:rPr>
              <w:t>product development, sales, customer service, growth, environmental and social responsibility, and employee satisfaction.</w:t>
            </w:r>
          </w:p>
        </w:tc>
        <w:tc>
          <w:tcPr>
            <w:tcW w:w="2610" w:type="dxa"/>
          </w:tcPr>
          <w:p w:rsidR="00356BB9" w:rsidRPr="007E33BE" w:rsidRDefault="00356BB9" w:rsidP="008B0E86">
            <w:pPr>
              <w:spacing w:after="240"/>
              <w:rPr>
                <w:szCs w:val="24"/>
              </w:rPr>
            </w:pPr>
          </w:p>
        </w:tc>
      </w:tr>
      <w:tr w:rsidR="00356BB9" w:rsidRPr="007E33BE">
        <w:tc>
          <w:tcPr>
            <w:tcW w:w="6390" w:type="dxa"/>
          </w:tcPr>
          <w:p w:rsidR="00356BB9" w:rsidRPr="007E33BE" w:rsidRDefault="00356BB9" w:rsidP="008B0E86">
            <w:pPr>
              <w:numPr>
                <w:ilvl w:val="1"/>
                <w:numId w:val="5"/>
              </w:numPr>
              <w:spacing w:after="240"/>
              <w:rPr>
                <w:szCs w:val="24"/>
                <w:u w:val="single"/>
              </w:rPr>
            </w:pPr>
            <w:r w:rsidRPr="00724A2F">
              <w:rPr>
                <w:szCs w:val="24"/>
              </w:rPr>
              <w:t>The mission statement identifies a company’s overall goals, while objectives are more concrete.</w:t>
            </w:r>
            <w:r>
              <w:rPr>
                <w:szCs w:val="24"/>
              </w:rPr>
              <w:t xml:space="preserve"> </w:t>
            </w:r>
          </w:p>
        </w:tc>
        <w:tc>
          <w:tcPr>
            <w:tcW w:w="2610" w:type="dxa"/>
          </w:tcPr>
          <w:p w:rsidR="00356BB9" w:rsidRPr="007E33BE" w:rsidRDefault="00356BB9" w:rsidP="008B0E86">
            <w:pPr>
              <w:spacing w:after="240"/>
              <w:rPr>
                <w:szCs w:val="24"/>
              </w:rPr>
            </w:pPr>
          </w:p>
        </w:tc>
      </w:tr>
      <w:tr w:rsidR="00356BB9" w:rsidRPr="007E33BE">
        <w:tc>
          <w:tcPr>
            <w:tcW w:w="6390" w:type="dxa"/>
          </w:tcPr>
          <w:p w:rsidR="00356BB9" w:rsidRPr="0051099D" w:rsidRDefault="00356BB9" w:rsidP="008B0E86">
            <w:pPr>
              <w:numPr>
                <w:ilvl w:val="0"/>
                <w:numId w:val="5"/>
              </w:numPr>
              <w:spacing w:after="240"/>
              <w:rPr>
                <w:b/>
                <w:szCs w:val="24"/>
              </w:rPr>
            </w:pPr>
            <w:r>
              <w:rPr>
                <w:b/>
                <w:szCs w:val="24"/>
              </w:rPr>
              <w:t>Creating Strategies for Competitive D</w:t>
            </w:r>
            <w:r w:rsidRPr="007E33BE">
              <w:rPr>
                <w:b/>
                <w:szCs w:val="24"/>
              </w:rPr>
              <w:t>ifferentiation</w:t>
            </w:r>
          </w:p>
        </w:tc>
        <w:tc>
          <w:tcPr>
            <w:tcW w:w="2610" w:type="dxa"/>
          </w:tcPr>
          <w:p w:rsidR="00356BB9" w:rsidRPr="007E33BE" w:rsidRDefault="00356BB9" w:rsidP="008B0E86">
            <w:pPr>
              <w:spacing w:after="240"/>
              <w:rPr>
                <w:szCs w:val="24"/>
              </w:rPr>
            </w:pPr>
          </w:p>
        </w:tc>
      </w:tr>
      <w:tr w:rsidR="00356BB9" w:rsidRPr="007E33BE">
        <w:tc>
          <w:tcPr>
            <w:tcW w:w="6390" w:type="dxa"/>
          </w:tcPr>
          <w:p w:rsidR="00356BB9" w:rsidRPr="007E33BE" w:rsidRDefault="00133794" w:rsidP="008B0E86">
            <w:pPr>
              <w:numPr>
                <w:ilvl w:val="1"/>
                <w:numId w:val="5"/>
              </w:numPr>
              <w:spacing w:after="240"/>
              <w:rPr>
                <w:szCs w:val="24"/>
              </w:rPr>
            </w:pPr>
            <w:r w:rsidRPr="00133794">
              <w:rPr>
                <w:i/>
                <w:szCs w:val="24"/>
                <w:u w:val="single"/>
              </w:rPr>
              <w:t>Competitive differentiation</w:t>
            </w:r>
            <w:r w:rsidR="00356BB9" w:rsidRPr="007E33BE">
              <w:rPr>
                <w:szCs w:val="24"/>
              </w:rPr>
              <w:t xml:space="preserve"> is the unique combination of a company’s abilities and approaches that sets it apart from competitors.</w:t>
            </w:r>
          </w:p>
        </w:tc>
        <w:tc>
          <w:tcPr>
            <w:tcW w:w="2610" w:type="dxa"/>
          </w:tcPr>
          <w:p w:rsidR="00356BB9" w:rsidRPr="007E33BE" w:rsidRDefault="00356BB9" w:rsidP="008B0E86">
            <w:pPr>
              <w:spacing w:after="240"/>
              <w:rPr>
                <w:szCs w:val="24"/>
              </w:rPr>
            </w:pPr>
          </w:p>
        </w:tc>
      </w:tr>
      <w:tr w:rsidR="00356BB9" w:rsidRPr="007E33BE">
        <w:tc>
          <w:tcPr>
            <w:tcW w:w="6390" w:type="dxa"/>
          </w:tcPr>
          <w:p w:rsidR="00356BB9" w:rsidRPr="007E33BE" w:rsidRDefault="00356BB9" w:rsidP="008B0E86">
            <w:pPr>
              <w:numPr>
                <w:ilvl w:val="1"/>
                <w:numId w:val="5"/>
              </w:numPr>
              <w:spacing w:after="240"/>
              <w:rPr>
                <w:szCs w:val="24"/>
              </w:rPr>
            </w:pPr>
            <w:r w:rsidRPr="007E33BE">
              <w:rPr>
                <w:szCs w:val="24"/>
              </w:rPr>
              <w:t xml:space="preserve">Common </w:t>
            </w:r>
            <w:r>
              <w:rPr>
                <w:szCs w:val="24"/>
              </w:rPr>
              <w:t>methods of competitive differentiation include:</w:t>
            </w:r>
            <w:r w:rsidRPr="007E33BE">
              <w:rPr>
                <w:szCs w:val="24"/>
              </w:rPr>
              <w:t xml:space="preserve"> </w:t>
            </w:r>
          </w:p>
        </w:tc>
        <w:tc>
          <w:tcPr>
            <w:tcW w:w="2610" w:type="dxa"/>
          </w:tcPr>
          <w:p w:rsidR="00356BB9" w:rsidRPr="00511FA8" w:rsidRDefault="00356BB9" w:rsidP="008B0E86">
            <w:pPr>
              <w:spacing w:after="240"/>
              <w:rPr>
                <w:i/>
                <w:szCs w:val="24"/>
              </w:rPr>
            </w:pPr>
            <w:r>
              <w:rPr>
                <w:i/>
                <w:szCs w:val="24"/>
                <w:u w:val="single"/>
              </w:rPr>
              <w:t>Lecture Enhancer:</w:t>
            </w:r>
            <w:r>
              <w:rPr>
                <w:i/>
                <w:szCs w:val="24"/>
              </w:rPr>
              <w:t xml:space="preserve"> Discuss specific companies that have successfully differentiated themselves within their markets.</w:t>
            </w:r>
          </w:p>
        </w:tc>
      </w:tr>
      <w:tr w:rsidR="00356BB9" w:rsidRPr="007E33BE">
        <w:tc>
          <w:tcPr>
            <w:tcW w:w="6390" w:type="dxa"/>
          </w:tcPr>
          <w:p w:rsidR="00356BB9" w:rsidRPr="007E33BE" w:rsidRDefault="00356BB9" w:rsidP="008B0E86">
            <w:pPr>
              <w:numPr>
                <w:ilvl w:val="2"/>
                <w:numId w:val="5"/>
              </w:numPr>
              <w:spacing w:after="240"/>
              <w:rPr>
                <w:szCs w:val="24"/>
              </w:rPr>
            </w:pPr>
            <w:r w:rsidRPr="00724A2F">
              <w:rPr>
                <w:szCs w:val="24"/>
              </w:rPr>
              <w:t>being the first to introduce a product</w:t>
            </w:r>
          </w:p>
        </w:tc>
        <w:tc>
          <w:tcPr>
            <w:tcW w:w="2610" w:type="dxa"/>
          </w:tcPr>
          <w:p w:rsidR="00356BB9" w:rsidRPr="007E33BE" w:rsidRDefault="00356BB9" w:rsidP="008B0E86">
            <w:pPr>
              <w:spacing w:after="240"/>
              <w:rPr>
                <w:szCs w:val="24"/>
              </w:rPr>
            </w:pPr>
          </w:p>
        </w:tc>
      </w:tr>
      <w:tr w:rsidR="00356BB9" w:rsidRPr="007E33BE">
        <w:tc>
          <w:tcPr>
            <w:tcW w:w="6390" w:type="dxa"/>
          </w:tcPr>
          <w:p w:rsidR="00356BB9" w:rsidRPr="00724A2F" w:rsidRDefault="00356BB9" w:rsidP="008B0E86">
            <w:pPr>
              <w:numPr>
                <w:ilvl w:val="2"/>
                <w:numId w:val="5"/>
              </w:numPr>
              <w:spacing w:after="240"/>
              <w:rPr>
                <w:szCs w:val="24"/>
              </w:rPr>
            </w:pPr>
            <w:r w:rsidRPr="00724A2F">
              <w:rPr>
                <w:szCs w:val="24"/>
              </w:rPr>
              <w:t>offering exceptional customer service</w:t>
            </w:r>
          </w:p>
        </w:tc>
        <w:tc>
          <w:tcPr>
            <w:tcW w:w="2610" w:type="dxa"/>
          </w:tcPr>
          <w:p w:rsidR="00356BB9" w:rsidRPr="007E33BE" w:rsidRDefault="00356BB9" w:rsidP="008B0E86">
            <w:pPr>
              <w:spacing w:after="240"/>
              <w:rPr>
                <w:szCs w:val="24"/>
              </w:rPr>
            </w:pPr>
          </w:p>
        </w:tc>
      </w:tr>
      <w:tr w:rsidR="00356BB9" w:rsidRPr="007E33BE">
        <w:tc>
          <w:tcPr>
            <w:tcW w:w="6390" w:type="dxa"/>
          </w:tcPr>
          <w:p w:rsidR="00356BB9" w:rsidRPr="00724A2F" w:rsidRDefault="00356BB9" w:rsidP="008B0E86">
            <w:pPr>
              <w:numPr>
                <w:ilvl w:val="2"/>
                <w:numId w:val="5"/>
              </w:numPr>
              <w:spacing w:after="240"/>
              <w:rPr>
                <w:szCs w:val="24"/>
              </w:rPr>
            </w:pPr>
            <w:r w:rsidRPr="00724A2F">
              <w:rPr>
                <w:szCs w:val="24"/>
              </w:rPr>
              <w:lastRenderedPageBreak/>
              <w:t>offering bargains</w:t>
            </w:r>
          </w:p>
        </w:tc>
        <w:tc>
          <w:tcPr>
            <w:tcW w:w="2610" w:type="dxa"/>
          </w:tcPr>
          <w:p w:rsidR="00356BB9" w:rsidRPr="007E33BE" w:rsidRDefault="00356BB9" w:rsidP="008B0E86">
            <w:pPr>
              <w:spacing w:after="240"/>
              <w:rPr>
                <w:szCs w:val="24"/>
              </w:rPr>
            </w:pPr>
          </w:p>
        </w:tc>
      </w:tr>
      <w:tr w:rsidR="00356BB9" w:rsidRPr="007E33BE">
        <w:tc>
          <w:tcPr>
            <w:tcW w:w="6390" w:type="dxa"/>
          </w:tcPr>
          <w:p w:rsidR="00356BB9" w:rsidRPr="00724A2F" w:rsidRDefault="00356BB9" w:rsidP="008B0E86">
            <w:pPr>
              <w:numPr>
                <w:ilvl w:val="2"/>
                <w:numId w:val="5"/>
              </w:numPr>
              <w:spacing w:after="240"/>
              <w:rPr>
                <w:szCs w:val="24"/>
              </w:rPr>
            </w:pPr>
            <w:proofErr w:type="gramStart"/>
            <w:r>
              <w:rPr>
                <w:szCs w:val="24"/>
              </w:rPr>
              <w:t>marketing</w:t>
            </w:r>
            <w:proofErr w:type="gramEnd"/>
            <w:r>
              <w:rPr>
                <w:szCs w:val="24"/>
              </w:rPr>
              <w:t xml:space="preserve"> company </w:t>
            </w:r>
            <w:r w:rsidRPr="00724A2F">
              <w:rPr>
                <w:szCs w:val="24"/>
              </w:rPr>
              <w:t>do</w:t>
            </w:r>
            <w:r>
              <w:rPr>
                <w:szCs w:val="24"/>
              </w:rPr>
              <w:t xml:space="preserve">nations to </w:t>
            </w:r>
            <w:r w:rsidRPr="00724A2F">
              <w:rPr>
                <w:szCs w:val="24"/>
              </w:rPr>
              <w:t>charities.</w:t>
            </w:r>
          </w:p>
        </w:tc>
        <w:tc>
          <w:tcPr>
            <w:tcW w:w="2610" w:type="dxa"/>
          </w:tcPr>
          <w:p w:rsidR="00356BB9" w:rsidRPr="007E33BE" w:rsidRDefault="00356BB9" w:rsidP="008B0E86">
            <w:pPr>
              <w:spacing w:after="240"/>
              <w:rPr>
                <w:szCs w:val="24"/>
              </w:rPr>
            </w:pPr>
          </w:p>
        </w:tc>
      </w:tr>
      <w:tr w:rsidR="00356BB9" w:rsidRPr="007E33BE">
        <w:trPr>
          <w:trHeight w:val="449"/>
        </w:trPr>
        <w:tc>
          <w:tcPr>
            <w:tcW w:w="6390" w:type="dxa"/>
          </w:tcPr>
          <w:p w:rsidR="00356BB9" w:rsidRPr="0051099D" w:rsidRDefault="00356BB9" w:rsidP="008B0E86">
            <w:pPr>
              <w:numPr>
                <w:ilvl w:val="0"/>
                <w:numId w:val="5"/>
              </w:numPr>
              <w:spacing w:after="240"/>
              <w:rPr>
                <w:b/>
                <w:szCs w:val="24"/>
              </w:rPr>
            </w:pPr>
            <w:r>
              <w:rPr>
                <w:b/>
                <w:szCs w:val="24"/>
              </w:rPr>
              <w:t>Implementing the S</w:t>
            </w:r>
            <w:r w:rsidRPr="007E33BE">
              <w:rPr>
                <w:b/>
                <w:szCs w:val="24"/>
              </w:rPr>
              <w:t>trategy</w:t>
            </w:r>
          </w:p>
        </w:tc>
        <w:tc>
          <w:tcPr>
            <w:tcW w:w="2610" w:type="dxa"/>
          </w:tcPr>
          <w:p w:rsidR="00356BB9" w:rsidRPr="007E33BE" w:rsidRDefault="00356BB9" w:rsidP="008B0E86">
            <w:pPr>
              <w:spacing w:after="240"/>
              <w:rPr>
                <w:szCs w:val="24"/>
              </w:rPr>
            </w:pPr>
          </w:p>
        </w:tc>
      </w:tr>
      <w:tr w:rsidR="00356BB9" w:rsidRPr="007E33BE">
        <w:trPr>
          <w:trHeight w:val="449"/>
        </w:trPr>
        <w:tc>
          <w:tcPr>
            <w:tcW w:w="6390" w:type="dxa"/>
          </w:tcPr>
          <w:p w:rsidR="00356BB9" w:rsidRPr="0051099D" w:rsidRDefault="00356BB9" w:rsidP="008B0E86">
            <w:pPr>
              <w:numPr>
                <w:ilvl w:val="1"/>
                <w:numId w:val="5"/>
              </w:numPr>
              <w:rPr>
                <w:szCs w:val="24"/>
              </w:rPr>
            </w:pPr>
            <w:r w:rsidRPr="00724A2F">
              <w:rPr>
                <w:szCs w:val="24"/>
              </w:rPr>
              <w:t xml:space="preserve">Once the first four phases of the strategic planning process are complete, managers are ready to put those plans into action. </w:t>
            </w:r>
          </w:p>
        </w:tc>
        <w:tc>
          <w:tcPr>
            <w:tcW w:w="2610" w:type="dxa"/>
          </w:tcPr>
          <w:p w:rsidR="00356BB9" w:rsidRPr="007E33BE" w:rsidRDefault="00356BB9" w:rsidP="008B0E86">
            <w:pPr>
              <w:spacing w:after="240"/>
              <w:rPr>
                <w:szCs w:val="24"/>
              </w:rPr>
            </w:pPr>
          </w:p>
        </w:tc>
      </w:tr>
      <w:tr w:rsidR="00356BB9" w:rsidRPr="007E33BE">
        <w:trPr>
          <w:trHeight w:val="665"/>
        </w:trPr>
        <w:tc>
          <w:tcPr>
            <w:tcW w:w="6390" w:type="dxa"/>
          </w:tcPr>
          <w:p w:rsidR="00356BB9" w:rsidRPr="0051099D" w:rsidRDefault="00356BB9" w:rsidP="008B0E86">
            <w:pPr>
              <w:numPr>
                <w:ilvl w:val="1"/>
                <w:numId w:val="5"/>
              </w:numPr>
              <w:rPr>
                <w:szCs w:val="24"/>
              </w:rPr>
            </w:pPr>
            <w:r w:rsidRPr="00724A2F">
              <w:rPr>
                <w:szCs w:val="24"/>
              </w:rPr>
              <w:t xml:space="preserve">Often, it is the middle managers or supervisors who actually implement a strategy. </w:t>
            </w:r>
          </w:p>
        </w:tc>
        <w:tc>
          <w:tcPr>
            <w:tcW w:w="2610" w:type="dxa"/>
          </w:tcPr>
          <w:p w:rsidR="00356BB9" w:rsidRPr="007E33BE" w:rsidRDefault="00356BB9" w:rsidP="008B0E86">
            <w:pPr>
              <w:spacing w:after="240"/>
              <w:rPr>
                <w:szCs w:val="24"/>
              </w:rPr>
            </w:pPr>
          </w:p>
        </w:tc>
      </w:tr>
      <w:tr w:rsidR="00356BB9" w:rsidRPr="007E33BE">
        <w:trPr>
          <w:trHeight w:val="566"/>
        </w:trPr>
        <w:tc>
          <w:tcPr>
            <w:tcW w:w="6390" w:type="dxa"/>
          </w:tcPr>
          <w:p w:rsidR="00356BB9" w:rsidRPr="0051099D" w:rsidRDefault="00356BB9" w:rsidP="008B0E86">
            <w:pPr>
              <w:numPr>
                <w:ilvl w:val="1"/>
                <w:numId w:val="5"/>
              </w:numPr>
              <w:spacing w:after="240"/>
              <w:rPr>
                <w:szCs w:val="24"/>
              </w:rPr>
            </w:pPr>
            <w:r w:rsidRPr="00724A2F">
              <w:rPr>
                <w:szCs w:val="24"/>
              </w:rPr>
              <w:t xml:space="preserve">Companies that are willing to empower employees </w:t>
            </w:r>
            <w:r>
              <w:rPr>
                <w:szCs w:val="24"/>
              </w:rPr>
              <w:t xml:space="preserve">in implementing the strategy </w:t>
            </w:r>
            <w:r w:rsidRPr="00724A2F">
              <w:rPr>
                <w:szCs w:val="24"/>
              </w:rPr>
              <w:t>generally reap the benefits.</w:t>
            </w:r>
          </w:p>
        </w:tc>
        <w:tc>
          <w:tcPr>
            <w:tcW w:w="2610" w:type="dxa"/>
          </w:tcPr>
          <w:p w:rsidR="00356BB9" w:rsidRPr="007E33BE" w:rsidRDefault="00356BB9" w:rsidP="008B0E86">
            <w:pPr>
              <w:spacing w:after="240"/>
              <w:rPr>
                <w:szCs w:val="24"/>
              </w:rPr>
            </w:pPr>
          </w:p>
        </w:tc>
      </w:tr>
      <w:tr w:rsidR="00356BB9" w:rsidRPr="007E33BE">
        <w:trPr>
          <w:trHeight w:val="620"/>
        </w:trPr>
        <w:tc>
          <w:tcPr>
            <w:tcW w:w="6390" w:type="dxa"/>
          </w:tcPr>
          <w:p w:rsidR="00356BB9" w:rsidRPr="0051099D" w:rsidRDefault="00356BB9" w:rsidP="00537422">
            <w:pPr>
              <w:pStyle w:val="H2"/>
              <w:keepNext w:val="0"/>
              <w:keepLines w:val="0"/>
              <w:numPr>
                <w:ilvl w:val="0"/>
                <w:numId w:val="5"/>
              </w:numPr>
              <w:tabs>
                <w:tab w:val="clear" w:pos="360"/>
                <w:tab w:val="clear" w:pos="720"/>
                <w:tab w:val="left" w:pos="702"/>
              </w:tabs>
              <w:spacing w:before="0" w:after="0" w:line="240" w:lineRule="auto"/>
              <w:rPr>
                <w:rFonts w:ascii="Bookman Old Style" w:hAnsi="Bookman Old Style"/>
                <w:b/>
                <w:color w:val="000000"/>
                <w:sz w:val="24"/>
                <w:szCs w:val="24"/>
              </w:rPr>
            </w:pPr>
            <w:r w:rsidRPr="007E33BE">
              <w:rPr>
                <w:rFonts w:ascii="Bookman Old Style" w:hAnsi="Bookman Old Style"/>
                <w:b/>
                <w:color w:val="000000"/>
                <w:sz w:val="24"/>
                <w:szCs w:val="24"/>
              </w:rPr>
              <w:t>Monitoring and Adapting Strategic Plans</w:t>
            </w:r>
          </w:p>
        </w:tc>
        <w:tc>
          <w:tcPr>
            <w:tcW w:w="2610" w:type="dxa"/>
          </w:tcPr>
          <w:p w:rsidR="00356BB9" w:rsidRPr="007E33BE" w:rsidRDefault="00356BB9" w:rsidP="008B0E86">
            <w:pPr>
              <w:spacing w:after="240"/>
              <w:rPr>
                <w:szCs w:val="24"/>
              </w:rPr>
            </w:pPr>
          </w:p>
        </w:tc>
      </w:tr>
      <w:tr w:rsidR="00356BB9" w:rsidRPr="007E33BE">
        <w:tc>
          <w:tcPr>
            <w:tcW w:w="6390" w:type="dxa"/>
          </w:tcPr>
          <w:p w:rsidR="00356BB9" w:rsidRPr="007E33BE" w:rsidRDefault="00356BB9" w:rsidP="008B0E86">
            <w:pPr>
              <w:numPr>
                <w:ilvl w:val="1"/>
                <w:numId w:val="5"/>
              </w:numPr>
              <w:spacing w:after="240"/>
              <w:rPr>
                <w:szCs w:val="24"/>
              </w:rPr>
            </w:pPr>
            <w:r w:rsidRPr="007E33BE">
              <w:rPr>
                <w:szCs w:val="24"/>
              </w:rPr>
              <w:t xml:space="preserve">Monitoring involves securing feedback about actual performance. </w:t>
            </w:r>
          </w:p>
        </w:tc>
        <w:tc>
          <w:tcPr>
            <w:tcW w:w="2610" w:type="dxa"/>
          </w:tcPr>
          <w:p w:rsidR="00356BB9" w:rsidRPr="007E33BE" w:rsidRDefault="00356BB9" w:rsidP="008B0E86">
            <w:pPr>
              <w:spacing w:after="240"/>
              <w:rPr>
                <w:szCs w:val="24"/>
              </w:rPr>
            </w:pPr>
          </w:p>
        </w:tc>
      </w:tr>
      <w:tr w:rsidR="00356BB9" w:rsidRPr="007E33BE">
        <w:tc>
          <w:tcPr>
            <w:tcW w:w="6390" w:type="dxa"/>
          </w:tcPr>
          <w:p w:rsidR="00356BB9" w:rsidRPr="007E33BE" w:rsidRDefault="00356BB9" w:rsidP="008B0E86">
            <w:pPr>
              <w:numPr>
                <w:ilvl w:val="1"/>
                <w:numId w:val="5"/>
              </w:numPr>
              <w:spacing w:after="240"/>
              <w:rPr>
                <w:szCs w:val="24"/>
              </w:rPr>
            </w:pPr>
            <w:r>
              <w:rPr>
                <w:szCs w:val="24"/>
              </w:rPr>
              <w:t xml:space="preserve">Plans need to be </w:t>
            </w:r>
            <w:r w:rsidRPr="00724A2F">
              <w:rPr>
                <w:szCs w:val="24"/>
              </w:rPr>
              <w:t>adapt</w:t>
            </w:r>
            <w:r>
              <w:rPr>
                <w:szCs w:val="24"/>
              </w:rPr>
              <w:t xml:space="preserve">ed </w:t>
            </w:r>
            <w:r w:rsidRPr="00724A2F">
              <w:rPr>
                <w:szCs w:val="24"/>
              </w:rPr>
              <w:t>when the actual performance fails to meet goals</w:t>
            </w:r>
            <w:r>
              <w:rPr>
                <w:szCs w:val="24"/>
              </w:rPr>
              <w:t>.</w:t>
            </w:r>
          </w:p>
        </w:tc>
        <w:tc>
          <w:tcPr>
            <w:tcW w:w="2610" w:type="dxa"/>
          </w:tcPr>
          <w:p w:rsidR="00356BB9" w:rsidRPr="007E33BE" w:rsidRDefault="00356BB9" w:rsidP="008B0E86">
            <w:pPr>
              <w:spacing w:after="240"/>
              <w:rPr>
                <w:szCs w:val="24"/>
              </w:rPr>
            </w:pPr>
          </w:p>
        </w:tc>
      </w:tr>
      <w:tr w:rsidR="00356BB9" w:rsidRPr="007E33BE">
        <w:tc>
          <w:tcPr>
            <w:tcW w:w="6390" w:type="dxa"/>
          </w:tcPr>
          <w:p w:rsidR="00356BB9" w:rsidRPr="007E33BE" w:rsidRDefault="00356BB9" w:rsidP="008B0E86">
            <w:pPr>
              <w:numPr>
                <w:ilvl w:val="1"/>
                <w:numId w:val="5"/>
              </w:numPr>
              <w:spacing w:after="240"/>
              <w:rPr>
                <w:szCs w:val="24"/>
              </w:rPr>
            </w:pPr>
            <w:r w:rsidRPr="00724A2F">
              <w:rPr>
                <w:spacing w:val="2"/>
                <w:szCs w:val="24"/>
              </w:rPr>
              <w:t>Ongoing use of such tools as SWOT analysis and forecasting can help managers adapt their objectives and functional plans as changes occur.</w:t>
            </w:r>
          </w:p>
        </w:tc>
        <w:tc>
          <w:tcPr>
            <w:tcW w:w="2610" w:type="dxa"/>
          </w:tcPr>
          <w:p w:rsidR="00356BB9" w:rsidRPr="007E33BE" w:rsidRDefault="00356BB9" w:rsidP="008B0E86">
            <w:pPr>
              <w:spacing w:after="240"/>
              <w:rPr>
                <w:szCs w:val="24"/>
              </w:rPr>
            </w:pPr>
          </w:p>
        </w:tc>
      </w:tr>
    </w:tbl>
    <w:p w:rsidR="00356BB9" w:rsidRPr="00E01B16" w:rsidRDefault="00356BB9" w:rsidP="008B0E86">
      <w:pPr>
        <w:rPr>
          <w:b/>
          <w:szCs w:val="24"/>
        </w:rPr>
      </w:pPr>
    </w:p>
    <w:p w:rsidR="00356BB9" w:rsidRPr="00EE6D3D" w:rsidRDefault="00356BB9" w:rsidP="008B0E86">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56BB9" w:rsidRDefault="00356BB9" w:rsidP="008B0E86">
      <w:pPr>
        <w:rPr>
          <w:b/>
          <w:sz w:val="28"/>
          <w:szCs w:val="28"/>
        </w:rPr>
      </w:pPr>
      <w:r>
        <w:rPr>
          <w:b/>
          <w:sz w:val="28"/>
          <w:szCs w:val="28"/>
        </w:rPr>
        <w:lastRenderedPageBreak/>
        <w:t>_______________________________________________________________________________________________________________________________________________________________________________________</w:t>
      </w:r>
    </w:p>
    <w:p w:rsidR="00356BB9" w:rsidRPr="006E16FE" w:rsidRDefault="00356BB9" w:rsidP="008B0E86">
      <w:pPr>
        <w:rPr>
          <w:b/>
          <w:sz w:val="28"/>
          <w:szCs w:val="24"/>
        </w:rPr>
      </w:pPr>
    </w:p>
    <w:p w:rsidR="00356BB9" w:rsidRPr="006E16FE" w:rsidRDefault="00356BB9" w:rsidP="008B0E86">
      <w:pPr>
        <w:rPr>
          <w:b/>
          <w:sz w:val="28"/>
          <w:szCs w:val="24"/>
        </w:rPr>
      </w:pPr>
    </w:p>
    <w:p w:rsidR="00356BB9" w:rsidRDefault="00356BB9" w:rsidP="008B0E86">
      <w:pPr>
        <w:rPr>
          <w:b/>
          <w:sz w:val="28"/>
          <w:szCs w:val="28"/>
          <w:u w:val="single"/>
        </w:rPr>
      </w:pPr>
      <w:r>
        <w:rPr>
          <w:b/>
          <w:sz w:val="28"/>
          <w:szCs w:val="28"/>
          <w:u w:val="single"/>
        </w:rPr>
        <w:t>Going Green:</w:t>
      </w:r>
    </w:p>
    <w:p w:rsidR="00356BB9" w:rsidRPr="006E16FE" w:rsidRDefault="00356BB9" w:rsidP="008B0E86">
      <w:pPr>
        <w:pStyle w:val="Text"/>
        <w:widowControl w:val="0"/>
        <w:spacing w:line="240" w:lineRule="auto"/>
        <w:ind w:firstLine="0"/>
        <w:jc w:val="left"/>
        <w:rPr>
          <w:rFonts w:ascii="Bookman Old Style" w:hAnsi="Bookman Old Style" w:cs="Arial"/>
          <w:sz w:val="28"/>
          <w:szCs w:val="24"/>
        </w:rPr>
      </w:pPr>
      <w:r w:rsidRPr="006E16FE">
        <w:rPr>
          <w:rFonts w:ascii="Bookman Old Style" w:hAnsi="Bookman Old Style" w:cs="Arial"/>
          <w:b/>
          <w:sz w:val="28"/>
          <w:szCs w:val="24"/>
        </w:rPr>
        <w:t>Johnson &amp; Johnson: Caring for the World</w:t>
      </w:r>
    </w:p>
    <w:p w:rsidR="00356BB9" w:rsidRPr="008F15F3" w:rsidRDefault="00356BB9" w:rsidP="008B0E86">
      <w:pPr>
        <w:rPr>
          <w:b/>
          <w:szCs w:val="24"/>
        </w:rPr>
      </w:pPr>
      <w:r w:rsidRPr="008F15F3">
        <w:rPr>
          <w:b/>
          <w:szCs w:val="24"/>
        </w:rPr>
        <w:t>Summary</w:t>
      </w:r>
    </w:p>
    <w:p w:rsidR="00356BB9" w:rsidRDefault="00356BB9" w:rsidP="008B0E86">
      <w:pPr>
        <w:rPr>
          <w:szCs w:val="24"/>
        </w:rPr>
      </w:pPr>
      <w:r w:rsidRPr="00724A2F">
        <w:rPr>
          <w:szCs w:val="24"/>
        </w:rPr>
        <w:t xml:space="preserve">Johnson &amp; Johnson promises that “We must maintain in good order the property we are privileged to use, protecting the environment and natural resources.” The firm sets new long-term </w:t>
      </w:r>
      <w:r>
        <w:rPr>
          <w:szCs w:val="24"/>
        </w:rPr>
        <w:t xml:space="preserve">environmental </w:t>
      </w:r>
      <w:r w:rsidRPr="00724A2F">
        <w:rPr>
          <w:szCs w:val="24"/>
        </w:rPr>
        <w:t>goals every five years, under</w:t>
      </w:r>
      <w:r>
        <w:rPr>
          <w:szCs w:val="24"/>
        </w:rPr>
        <w:t xml:space="preserve"> its “Healthy Planet” program. Johnson &amp; Johnson</w:t>
      </w:r>
      <w:r w:rsidRPr="00724A2F">
        <w:rPr>
          <w:szCs w:val="24"/>
        </w:rPr>
        <w:t xml:space="preserve"> management believes in transparency</w:t>
      </w:r>
      <w:r>
        <w:rPr>
          <w:szCs w:val="24"/>
        </w:rPr>
        <w:t xml:space="preserve"> and avoiding “</w:t>
      </w:r>
      <w:proofErr w:type="spellStart"/>
      <w:r>
        <w:rPr>
          <w:szCs w:val="24"/>
        </w:rPr>
        <w:t>greenwashing</w:t>
      </w:r>
      <w:proofErr w:type="spellEnd"/>
      <w:r>
        <w:rPr>
          <w:szCs w:val="24"/>
        </w:rPr>
        <w:t>”</w:t>
      </w:r>
      <w:r w:rsidRPr="00724A2F">
        <w:rPr>
          <w:szCs w:val="24"/>
        </w:rPr>
        <w:t xml:space="preserve">—informing employees, suppliers, consumers, and shareholders of what is green and what’s not. </w:t>
      </w:r>
      <w:r>
        <w:rPr>
          <w:szCs w:val="24"/>
        </w:rPr>
        <w:t>T</w:t>
      </w:r>
      <w:r w:rsidRPr="00724A2F">
        <w:rPr>
          <w:szCs w:val="24"/>
        </w:rPr>
        <w:t xml:space="preserve">he company was recently ranked #3 on </w:t>
      </w:r>
      <w:r w:rsidRPr="00724A2F">
        <w:rPr>
          <w:i/>
          <w:szCs w:val="24"/>
        </w:rPr>
        <w:t>Newsweek’s</w:t>
      </w:r>
      <w:r w:rsidRPr="00724A2F">
        <w:rPr>
          <w:szCs w:val="24"/>
        </w:rPr>
        <w:t xml:space="preserve"> Green Ranking List.</w:t>
      </w:r>
      <w:r w:rsidRPr="008634C1">
        <w:rPr>
          <w:szCs w:val="24"/>
        </w:rPr>
        <w:t xml:space="preserve"> </w:t>
      </w:r>
      <w:r w:rsidRPr="00724A2F">
        <w:rPr>
          <w:szCs w:val="24"/>
        </w:rPr>
        <w:t xml:space="preserve">None of these goals could be achieved without support from </w:t>
      </w:r>
      <w:r>
        <w:rPr>
          <w:szCs w:val="24"/>
        </w:rPr>
        <w:t>chairman</w:t>
      </w:r>
      <w:r w:rsidRPr="00724A2F">
        <w:rPr>
          <w:szCs w:val="24"/>
        </w:rPr>
        <w:t xml:space="preserve"> and CEO William Weldon</w:t>
      </w:r>
      <w:r>
        <w:rPr>
          <w:szCs w:val="24"/>
        </w:rPr>
        <w:t>, who</w:t>
      </w:r>
      <w:r w:rsidRPr="00724A2F">
        <w:rPr>
          <w:szCs w:val="24"/>
        </w:rPr>
        <w:t xml:space="preserve"> is committed to his company’s sustainability initiatives</w:t>
      </w:r>
      <w:r>
        <w:rPr>
          <w:szCs w:val="24"/>
        </w:rPr>
        <w:t>.</w:t>
      </w:r>
    </w:p>
    <w:p w:rsidR="00356BB9" w:rsidRDefault="00356BB9" w:rsidP="008B0E86">
      <w:pPr>
        <w:rPr>
          <w:b/>
          <w:szCs w:val="24"/>
        </w:rPr>
      </w:pPr>
    </w:p>
    <w:p w:rsidR="00356BB9" w:rsidRPr="008F15F3" w:rsidRDefault="00356BB9" w:rsidP="008B0E86">
      <w:pPr>
        <w:rPr>
          <w:b/>
          <w:szCs w:val="24"/>
        </w:rPr>
      </w:pPr>
      <w:r w:rsidRPr="008F15F3">
        <w:rPr>
          <w:b/>
          <w:szCs w:val="24"/>
        </w:rPr>
        <w:t>Questions for Critical Thinking</w:t>
      </w:r>
    </w:p>
    <w:p w:rsidR="00356BB9" w:rsidRDefault="00356BB9" w:rsidP="008B0E86">
      <w:pPr>
        <w:numPr>
          <w:ins w:id="1" w:author="Copy Editor   " w:date="2010-08-24T19:24:00Z"/>
        </w:numPr>
        <w:rPr>
          <w:b/>
          <w:szCs w:val="24"/>
        </w:rPr>
      </w:pPr>
    </w:p>
    <w:p w:rsidR="00356BB9" w:rsidRDefault="00356BB9" w:rsidP="008B0E86">
      <w:pPr>
        <w:pStyle w:val="Text"/>
        <w:widowControl w:val="0"/>
        <w:spacing w:line="240" w:lineRule="auto"/>
        <w:ind w:left="90" w:firstLine="0"/>
        <w:jc w:val="left"/>
        <w:rPr>
          <w:rFonts w:ascii="Bookman Old Style" w:hAnsi="Bookman Old Style"/>
          <w:b/>
          <w:sz w:val="24"/>
          <w:szCs w:val="24"/>
        </w:rPr>
      </w:pPr>
      <w:r w:rsidRPr="008634C1">
        <w:rPr>
          <w:rFonts w:ascii="Bookman Old Style" w:hAnsi="Bookman Old Style"/>
          <w:b/>
          <w:sz w:val="24"/>
          <w:szCs w:val="24"/>
        </w:rPr>
        <w:t>1. What role does the CEO’s leadership play in accomplishing Johnson &amp; Johnson’s green goals?</w:t>
      </w:r>
    </w:p>
    <w:p w:rsidR="00356BB9" w:rsidRPr="008634C1" w:rsidRDefault="00356BB9" w:rsidP="008B0E86">
      <w:pPr>
        <w:pStyle w:val="Text"/>
        <w:widowControl w:val="0"/>
        <w:spacing w:line="240" w:lineRule="auto"/>
        <w:ind w:left="90" w:firstLine="0"/>
        <w:jc w:val="left"/>
        <w:rPr>
          <w:rFonts w:ascii="Bookman Old Style" w:hAnsi="Bookman Old Style"/>
          <w:i/>
          <w:sz w:val="24"/>
          <w:szCs w:val="24"/>
        </w:rPr>
      </w:pPr>
      <w:r>
        <w:rPr>
          <w:rFonts w:ascii="Bookman Old Style" w:hAnsi="Bookman Old Style"/>
          <w:b/>
          <w:sz w:val="24"/>
          <w:szCs w:val="24"/>
        </w:rPr>
        <w:tab/>
      </w:r>
      <w:r>
        <w:rPr>
          <w:rFonts w:ascii="Bookman Old Style" w:hAnsi="Bookman Old Style"/>
          <w:i/>
          <w:sz w:val="24"/>
          <w:szCs w:val="24"/>
        </w:rPr>
        <w:t>The CEO’s strong personal commitment to the mission statement regarding the environment encourages the rest of the company’s managers to embrace the mission as well, which increases the likelihood that Johnson &amp; Johnson can accomplish its goals.</w:t>
      </w:r>
    </w:p>
    <w:p w:rsidR="00356BB9" w:rsidRPr="00724A2F" w:rsidRDefault="00356BB9" w:rsidP="008B0E86">
      <w:pPr>
        <w:pStyle w:val="Text"/>
        <w:widowControl w:val="0"/>
        <w:spacing w:line="240" w:lineRule="auto"/>
        <w:ind w:left="90" w:firstLine="0"/>
        <w:jc w:val="left"/>
        <w:rPr>
          <w:rFonts w:ascii="Bookman Old Style" w:hAnsi="Bookman Old Style"/>
          <w:sz w:val="24"/>
          <w:szCs w:val="24"/>
        </w:rPr>
      </w:pPr>
    </w:p>
    <w:p w:rsidR="00356BB9" w:rsidRPr="008634C1" w:rsidRDefault="00356BB9" w:rsidP="008B0E86">
      <w:pPr>
        <w:pStyle w:val="Text"/>
        <w:widowControl w:val="0"/>
        <w:spacing w:line="240" w:lineRule="auto"/>
        <w:ind w:left="90" w:firstLine="0"/>
        <w:jc w:val="left"/>
        <w:rPr>
          <w:rFonts w:ascii="Bookman Old Style" w:hAnsi="Bookman Old Style"/>
          <w:b/>
          <w:sz w:val="24"/>
          <w:szCs w:val="24"/>
        </w:rPr>
      </w:pPr>
      <w:r w:rsidRPr="008634C1">
        <w:rPr>
          <w:rFonts w:ascii="Bookman Old Style" w:hAnsi="Bookman Old Style"/>
          <w:b/>
          <w:sz w:val="24"/>
          <w:szCs w:val="24"/>
        </w:rPr>
        <w:t>2. How does the company’s mission relate to sustainability?</w:t>
      </w:r>
    </w:p>
    <w:p w:rsidR="00356BB9" w:rsidRDefault="00356BB9" w:rsidP="008B0E86">
      <w:pPr>
        <w:pStyle w:val="Sumsubhead"/>
        <w:widowControl w:val="0"/>
        <w:spacing w:line="240" w:lineRule="auto"/>
        <w:rPr>
          <w:rFonts w:ascii="Bookman Old Style" w:hAnsi="Bookman Old Style"/>
          <w:b w:val="0"/>
          <w:i/>
          <w:sz w:val="24"/>
          <w:szCs w:val="24"/>
        </w:rPr>
      </w:pPr>
      <w:r>
        <w:rPr>
          <w:rFonts w:ascii="Bookman Old Style" w:hAnsi="Bookman Old Style"/>
          <w:sz w:val="28"/>
          <w:szCs w:val="28"/>
        </w:rPr>
        <w:tab/>
      </w:r>
      <w:r w:rsidRPr="00A4348D">
        <w:rPr>
          <w:rFonts w:ascii="Bookman Old Style" w:hAnsi="Bookman Old Style"/>
          <w:b w:val="0"/>
          <w:i/>
          <w:sz w:val="24"/>
          <w:szCs w:val="24"/>
        </w:rPr>
        <w:t xml:space="preserve">Johnson &amp; Johnson’s environmental mission has led to the creation of long-term goals that </w:t>
      </w:r>
      <w:r>
        <w:rPr>
          <w:rFonts w:ascii="Bookman Old Style" w:hAnsi="Bookman Old Style"/>
          <w:b w:val="0"/>
          <w:i/>
          <w:sz w:val="24"/>
          <w:szCs w:val="24"/>
        </w:rPr>
        <w:t>promote</w:t>
      </w:r>
      <w:r w:rsidRPr="00A4348D">
        <w:rPr>
          <w:rFonts w:ascii="Bookman Old Style" w:hAnsi="Bookman Old Style"/>
          <w:b w:val="0"/>
          <w:i/>
          <w:sz w:val="24"/>
          <w:szCs w:val="24"/>
        </w:rPr>
        <w:t xml:space="preserve"> sustainability.</w:t>
      </w:r>
      <w:r>
        <w:rPr>
          <w:rFonts w:ascii="Bookman Old Style" w:hAnsi="Bookman Old Style"/>
          <w:sz w:val="28"/>
          <w:szCs w:val="28"/>
        </w:rPr>
        <w:t xml:space="preserve"> </w:t>
      </w:r>
      <w:r w:rsidRPr="00A4348D">
        <w:rPr>
          <w:rFonts w:ascii="Bookman Old Style" w:hAnsi="Bookman Old Style"/>
          <w:b w:val="0"/>
          <w:i/>
          <w:sz w:val="24"/>
          <w:szCs w:val="24"/>
        </w:rPr>
        <w:t xml:space="preserve">Some of these have included using direct purchase of low-impact hydro and wind power; on-site solar power and landfill gas; and purchasing renewable energy certificates from wind </w:t>
      </w:r>
      <w:r>
        <w:rPr>
          <w:rFonts w:ascii="Bookman Old Style" w:hAnsi="Bookman Old Style"/>
          <w:b w:val="0"/>
          <w:i/>
          <w:sz w:val="24"/>
          <w:szCs w:val="24"/>
        </w:rPr>
        <w:t xml:space="preserve">power and biomass facilities. </w:t>
      </w:r>
      <w:r w:rsidRPr="00A4348D">
        <w:rPr>
          <w:rFonts w:ascii="Bookman Old Style" w:hAnsi="Bookman Old Style"/>
          <w:b w:val="0"/>
          <w:i/>
          <w:sz w:val="24"/>
          <w:szCs w:val="24"/>
        </w:rPr>
        <w:t xml:space="preserve">Johnson &amp; Johnson believes these practices not only benefit the environment but also the company because it provides the firm with reliable, affordable sources of energy. </w:t>
      </w:r>
    </w:p>
    <w:p w:rsidR="00356BB9" w:rsidRPr="00A4348D" w:rsidRDefault="00356BB9" w:rsidP="008B0E86">
      <w:pPr>
        <w:pStyle w:val="Sumsubhead"/>
        <w:widowControl w:val="0"/>
        <w:spacing w:line="240" w:lineRule="auto"/>
        <w:rPr>
          <w:rFonts w:ascii="Bookman Old Style" w:hAnsi="Bookman Old Style"/>
          <w:b w:val="0"/>
          <w:i/>
          <w:sz w:val="24"/>
          <w:szCs w:val="24"/>
        </w:rPr>
      </w:pPr>
    </w:p>
    <w:p w:rsidR="00356BB9" w:rsidRPr="00CB2F46" w:rsidRDefault="00356BB9" w:rsidP="008B0E86">
      <w:pPr>
        <w:pStyle w:val="Sumsubhead"/>
        <w:widowControl w:val="0"/>
        <w:spacing w:line="240" w:lineRule="auto"/>
        <w:rPr>
          <w:rFonts w:ascii="Bookman Old Style" w:hAnsi="Bookman Old Style"/>
          <w:sz w:val="28"/>
          <w:szCs w:val="28"/>
        </w:rPr>
      </w:pPr>
      <w:r w:rsidRPr="00CB2F46">
        <w:rPr>
          <w:rFonts w:ascii="Bookman Old Style" w:hAnsi="Bookman Old Style"/>
          <w:sz w:val="28"/>
          <w:szCs w:val="28"/>
        </w:rPr>
        <w:t>Assessment Check Answers</w:t>
      </w:r>
    </w:p>
    <w:p w:rsidR="00356BB9" w:rsidRPr="00724A2F" w:rsidRDefault="00356BB9" w:rsidP="008B0E86">
      <w:pPr>
        <w:pStyle w:val="Sumsubhead"/>
        <w:widowControl w:val="0"/>
        <w:spacing w:line="240" w:lineRule="auto"/>
        <w:rPr>
          <w:rFonts w:ascii="Bookman Old Style" w:hAnsi="Bookman Old Style"/>
          <w:sz w:val="24"/>
          <w:szCs w:val="24"/>
        </w:rPr>
      </w:pPr>
    </w:p>
    <w:p w:rsidR="00356BB9" w:rsidRDefault="00356BB9" w:rsidP="008B0E86">
      <w:pPr>
        <w:pStyle w:val="Sumtext"/>
        <w:widowControl w:val="0"/>
        <w:spacing w:line="240" w:lineRule="auto"/>
        <w:jc w:val="left"/>
        <w:rPr>
          <w:rFonts w:ascii="Bookman Old Style" w:hAnsi="Bookman Old Style"/>
          <w:b/>
          <w:bCs/>
          <w:sz w:val="24"/>
          <w:szCs w:val="24"/>
        </w:rPr>
      </w:pPr>
      <w:r w:rsidRPr="00724A2F">
        <w:rPr>
          <w:rFonts w:ascii="Bookman Old Style" w:hAnsi="Bookman Old Style"/>
          <w:b/>
          <w:bCs/>
          <w:sz w:val="24"/>
          <w:szCs w:val="24"/>
        </w:rPr>
        <w:t xml:space="preserve">4.1 What is the purpose of a mission statement? </w:t>
      </w:r>
    </w:p>
    <w:p w:rsidR="00356BB9" w:rsidRDefault="00356BB9" w:rsidP="008B0E86">
      <w:pPr>
        <w:pStyle w:val="Sumtext"/>
        <w:widowControl w:val="0"/>
        <w:spacing w:line="240" w:lineRule="auto"/>
        <w:ind w:firstLine="720"/>
        <w:jc w:val="left"/>
        <w:rPr>
          <w:rFonts w:ascii="Bookman Old Style" w:hAnsi="Bookman Old Style"/>
          <w:i/>
          <w:sz w:val="24"/>
          <w:szCs w:val="24"/>
        </w:rPr>
      </w:pPr>
      <w:r w:rsidRPr="00CB2F46">
        <w:rPr>
          <w:rFonts w:ascii="Bookman Old Style" w:hAnsi="Bookman Old Style"/>
          <w:i/>
          <w:sz w:val="24"/>
          <w:szCs w:val="24"/>
        </w:rPr>
        <w:t xml:space="preserve">A mission statement is a public declaration of a firm’s purpose, the reason it exists, the customers it will serve, and the way it is different from competitors. A mission statement guides the actions of company managers </w:t>
      </w:r>
      <w:r w:rsidRPr="00CB2F46">
        <w:rPr>
          <w:rFonts w:ascii="Bookman Old Style" w:hAnsi="Bookman Old Style"/>
          <w:i/>
          <w:sz w:val="24"/>
          <w:szCs w:val="24"/>
        </w:rPr>
        <w:lastRenderedPageBreak/>
        <w:t>and employees.</w:t>
      </w:r>
    </w:p>
    <w:p w:rsidR="00356BB9" w:rsidRPr="00CB2F46" w:rsidRDefault="00356BB9" w:rsidP="008B0E86">
      <w:pPr>
        <w:pStyle w:val="Sumtext"/>
        <w:widowControl w:val="0"/>
        <w:spacing w:line="240" w:lineRule="auto"/>
        <w:ind w:firstLine="720"/>
        <w:jc w:val="left"/>
        <w:rPr>
          <w:rFonts w:ascii="Bookman Old Style" w:hAnsi="Bookman Old Style"/>
          <w:i/>
          <w:sz w:val="24"/>
          <w:szCs w:val="24"/>
        </w:rPr>
      </w:pPr>
    </w:p>
    <w:p w:rsidR="00356BB9" w:rsidRDefault="00356BB9" w:rsidP="008B0E86">
      <w:pPr>
        <w:pStyle w:val="Sumtext"/>
        <w:widowControl w:val="0"/>
        <w:spacing w:line="240" w:lineRule="auto"/>
        <w:jc w:val="left"/>
        <w:rPr>
          <w:rFonts w:ascii="Bookman Old Style" w:hAnsi="Bookman Old Style"/>
          <w:b/>
          <w:bCs/>
          <w:sz w:val="24"/>
          <w:szCs w:val="24"/>
        </w:rPr>
      </w:pPr>
      <w:r>
        <w:rPr>
          <w:rFonts w:ascii="Bookman Old Style" w:hAnsi="Bookman Old Style"/>
          <w:b/>
          <w:bCs/>
          <w:sz w:val="24"/>
          <w:szCs w:val="24"/>
        </w:rPr>
        <w:br w:type="page"/>
      </w:r>
      <w:r w:rsidRPr="00724A2F">
        <w:rPr>
          <w:rFonts w:ascii="Bookman Old Style" w:hAnsi="Bookman Old Style"/>
          <w:b/>
          <w:bCs/>
          <w:sz w:val="24"/>
          <w:szCs w:val="24"/>
        </w:rPr>
        <w:lastRenderedPageBreak/>
        <w:t xml:space="preserve">4.2 Which of the firm’s characteristics does a SWOT analysis compare? </w:t>
      </w:r>
    </w:p>
    <w:p w:rsidR="00356BB9" w:rsidRDefault="00356BB9" w:rsidP="008B0E86">
      <w:pPr>
        <w:pStyle w:val="Sumtext"/>
        <w:widowControl w:val="0"/>
        <w:spacing w:line="240" w:lineRule="auto"/>
        <w:ind w:firstLine="720"/>
        <w:jc w:val="left"/>
        <w:rPr>
          <w:rFonts w:ascii="Bookman Old Style" w:hAnsi="Bookman Old Style"/>
          <w:i/>
          <w:sz w:val="24"/>
          <w:szCs w:val="24"/>
          <w:lang w:val="en-GB"/>
        </w:rPr>
      </w:pPr>
      <w:r w:rsidRPr="00CB2F46">
        <w:rPr>
          <w:rFonts w:ascii="Bookman Old Style" w:hAnsi="Bookman Old Style"/>
          <w:i/>
          <w:sz w:val="24"/>
          <w:szCs w:val="24"/>
          <w:lang w:val="en-GB"/>
        </w:rPr>
        <w:t>A SWOT analysis determines a firm’s strengths, weaknesses, opportunities, and threats relative to its competitors. A SWOT analysis helps determine a firm’s competitive position in the marketplace.</w:t>
      </w:r>
    </w:p>
    <w:p w:rsidR="00356BB9" w:rsidRPr="00CB2F46" w:rsidRDefault="00356BB9" w:rsidP="008B0E86">
      <w:pPr>
        <w:pStyle w:val="Sumtext"/>
        <w:widowControl w:val="0"/>
        <w:spacing w:line="240" w:lineRule="auto"/>
        <w:ind w:firstLine="720"/>
        <w:jc w:val="left"/>
        <w:rPr>
          <w:rFonts w:ascii="Bookman Old Style" w:hAnsi="Bookman Old Style"/>
          <w:i/>
          <w:sz w:val="24"/>
          <w:szCs w:val="24"/>
          <w:lang w:val="en-GB"/>
        </w:rPr>
      </w:pPr>
    </w:p>
    <w:p w:rsidR="00356BB9" w:rsidRDefault="00356BB9" w:rsidP="008B0E86">
      <w:pPr>
        <w:pStyle w:val="Sumtext"/>
        <w:widowControl w:val="0"/>
        <w:spacing w:line="240" w:lineRule="auto"/>
        <w:jc w:val="left"/>
        <w:rPr>
          <w:rFonts w:ascii="Bookman Old Style" w:hAnsi="Bookman Old Style"/>
          <w:b/>
          <w:bCs/>
          <w:sz w:val="24"/>
          <w:szCs w:val="24"/>
        </w:rPr>
      </w:pPr>
      <w:r w:rsidRPr="00724A2F">
        <w:rPr>
          <w:rFonts w:ascii="Bookman Old Style" w:hAnsi="Bookman Old Style"/>
          <w:b/>
          <w:bCs/>
          <w:sz w:val="24"/>
          <w:szCs w:val="24"/>
        </w:rPr>
        <w:t xml:space="preserve">4.3 How do managers use objectives? </w:t>
      </w:r>
    </w:p>
    <w:p w:rsidR="00356BB9" w:rsidRPr="00CB2F46" w:rsidRDefault="00356BB9" w:rsidP="008B0E86">
      <w:pPr>
        <w:pStyle w:val="Sumtext"/>
        <w:widowControl w:val="0"/>
        <w:spacing w:line="240" w:lineRule="auto"/>
        <w:ind w:firstLine="720"/>
        <w:jc w:val="left"/>
        <w:rPr>
          <w:rFonts w:ascii="Bookman Old Style" w:hAnsi="Bookman Old Style"/>
          <w:i/>
          <w:sz w:val="24"/>
          <w:szCs w:val="24"/>
          <w:lang w:val="en-GB"/>
        </w:rPr>
      </w:pPr>
      <w:r w:rsidRPr="00CB2F46">
        <w:rPr>
          <w:rFonts w:ascii="Bookman Old Style" w:hAnsi="Bookman Old Style"/>
          <w:i/>
          <w:sz w:val="24"/>
          <w:szCs w:val="24"/>
          <w:lang w:val="en-GB"/>
        </w:rPr>
        <w:t>Objectives, which are derived from the firm’s mission statement, are used to define desired performance levels in areas such as profitability, customer service, and employee satisfaction.</w:t>
      </w:r>
    </w:p>
    <w:p w:rsidR="00356BB9" w:rsidRPr="00E01B16" w:rsidRDefault="00356BB9" w:rsidP="008B0E86">
      <w:pPr>
        <w:rPr>
          <w:b/>
          <w:szCs w:val="24"/>
        </w:rPr>
      </w:pPr>
    </w:p>
    <w:p w:rsidR="00356BB9" w:rsidRDefault="00356BB9" w:rsidP="008B0E86">
      <w:pPr>
        <w:rPr>
          <w:b/>
          <w:sz w:val="28"/>
          <w:szCs w:val="28"/>
        </w:rPr>
      </w:pPr>
    </w:p>
    <w:p w:rsidR="00356BB9" w:rsidRPr="00557E96" w:rsidRDefault="00356BB9" w:rsidP="0092111B">
      <w:pPr>
        <w:rPr>
          <w:i/>
          <w:szCs w:val="24"/>
        </w:rPr>
      </w:pPr>
      <w:r>
        <w:rPr>
          <w:b/>
          <w:sz w:val="28"/>
          <w:szCs w:val="28"/>
        </w:rPr>
        <w:br w:type="page"/>
      </w:r>
      <w:r>
        <w:rPr>
          <w:b/>
          <w:sz w:val="28"/>
          <w:szCs w:val="28"/>
        </w:rPr>
        <w:lastRenderedPageBreak/>
        <w:t>Learning Objective</w:t>
      </w:r>
      <w:r w:rsidRPr="00AD7886">
        <w:rPr>
          <w:b/>
          <w:sz w:val="28"/>
          <w:szCs w:val="28"/>
        </w:rPr>
        <w:t xml:space="preserve"> 5: </w:t>
      </w:r>
      <w:r w:rsidR="0092111B" w:rsidRPr="0092111B">
        <w:rPr>
          <w:b/>
          <w:sz w:val="28"/>
          <w:szCs w:val="28"/>
        </w:rPr>
        <w:t>Discuss managers as decision makers.</w:t>
      </w:r>
      <w:r>
        <w:rPr>
          <w:i/>
          <w:szCs w:val="24"/>
        </w:rPr>
        <w:tab/>
      </w:r>
      <w:r w:rsidRPr="00557E96">
        <w:rPr>
          <w:i/>
          <w:szCs w:val="24"/>
        </w:rPr>
        <w:t xml:space="preserve">A programmed decision applies a company rule or policy to solve a frequently occurring problem. A </w:t>
      </w:r>
      <w:proofErr w:type="spellStart"/>
      <w:r w:rsidRPr="00557E96">
        <w:rPr>
          <w:i/>
          <w:szCs w:val="24"/>
        </w:rPr>
        <w:t>nonprogrammed</w:t>
      </w:r>
      <w:proofErr w:type="spellEnd"/>
      <w:r w:rsidRPr="00557E96">
        <w:rPr>
          <w:i/>
          <w:szCs w:val="24"/>
        </w:rPr>
        <w:t xml:space="preserve"> decision forms a response to a complex and unique problem with important consequences for the organization. The five-step approach to decision making includes recognizing a problem or opportunity, developing alternative courses of action, evaluating the alternatives, selecting and implementing an alternative, and following up </w:t>
      </w:r>
      <w:r>
        <w:rPr>
          <w:i/>
          <w:szCs w:val="24"/>
        </w:rPr>
        <w:t xml:space="preserve">the decision </w:t>
      </w:r>
      <w:r w:rsidRPr="00557E96">
        <w:rPr>
          <w:i/>
          <w:szCs w:val="24"/>
        </w:rPr>
        <w:t>to determine</w:t>
      </w:r>
      <w:r>
        <w:rPr>
          <w:i/>
          <w:szCs w:val="24"/>
        </w:rPr>
        <w:t xml:space="preserve"> its</w:t>
      </w:r>
      <w:r w:rsidRPr="00557E96">
        <w:rPr>
          <w:i/>
          <w:szCs w:val="24"/>
        </w:rPr>
        <w:t xml:space="preserve"> effectiveness.</w:t>
      </w:r>
    </w:p>
    <w:p w:rsidR="00356BB9" w:rsidRDefault="00356BB9" w:rsidP="008B0E86">
      <w:pPr>
        <w:rPr>
          <w:sz w:val="28"/>
          <w:szCs w:val="28"/>
        </w:rPr>
      </w:pPr>
    </w:p>
    <w:p w:rsidR="00356BB9" w:rsidRPr="005F5397" w:rsidRDefault="00356BB9" w:rsidP="008B0E86">
      <w:pPr>
        <w:rPr>
          <w:b/>
          <w:sz w:val="28"/>
          <w:szCs w:val="28"/>
        </w:rPr>
      </w:pPr>
      <w:r w:rsidRPr="00E01B16">
        <w:rPr>
          <w:b/>
          <w:sz w:val="28"/>
          <w:szCs w:val="28"/>
        </w:rPr>
        <w:t>Annotated Lecture Outline</w:t>
      </w:r>
    </w:p>
    <w:p w:rsidR="00356BB9" w:rsidRPr="00AD7886" w:rsidRDefault="00356BB9" w:rsidP="008B0E86">
      <w:pPr>
        <w:rPr>
          <w:sz w:val="28"/>
          <w:szCs w:val="28"/>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0"/>
        <w:gridCol w:w="2610"/>
      </w:tblGrid>
      <w:tr w:rsidR="00356BB9" w:rsidRPr="007E33BE">
        <w:tc>
          <w:tcPr>
            <w:tcW w:w="6390" w:type="dxa"/>
          </w:tcPr>
          <w:p w:rsidR="00356BB9" w:rsidRPr="007E33BE" w:rsidRDefault="00356BB9" w:rsidP="008B0E86">
            <w:pPr>
              <w:pStyle w:val="H1"/>
              <w:keepNext w:val="0"/>
              <w:keepLines w:val="0"/>
              <w:spacing w:before="0" w:after="0" w:line="360" w:lineRule="auto"/>
              <w:rPr>
                <w:rFonts w:ascii="Bookman Old Style" w:hAnsi="Bookman Old Style"/>
                <w:b/>
                <w:i/>
                <w:caps w:val="0"/>
                <w:color w:val="000000"/>
                <w:sz w:val="24"/>
                <w:szCs w:val="24"/>
              </w:rPr>
            </w:pPr>
            <w:r w:rsidRPr="007E33BE">
              <w:rPr>
                <w:rFonts w:ascii="Bookman Old Style" w:hAnsi="Bookman Old Style"/>
                <w:b/>
                <w:i/>
                <w:caps w:val="0"/>
                <w:color w:val="000000"/>
                <w:sz w:val="24"/>
                <w:szCs w:val="24"/>
              </w:rPr>
              <w:t>MANAGERS AS DECISION MAKERS</w:t>
            </w:r>
          </w:p>
        </w:tc>
        <w:tc>
          <w:tcPr>
            <w:tcW w:w="2610" w:type="dxa"/>
          </w:tcPr>
          <w:p w:rsidR="00356BB9" w:rsidRPr="007E33BE" w:rsidRDefault="00356BB9" w:rsidP="008B0E86">
            <w:pPr>
              <w:spacing w:after="240"/>
              <w:rPr>
                <w:szCs w:val="24"/>
              </w:rPr>
            </w:pPr>
            <w:r w:rsidRPr="00142C76">
              <w:rPr>
                <w:szCs w:val="24"/>
              </w:rPr>
              <w:t>PowerPoint Slide 1</w:t>
            </w:r>
            <w:r w:rsidR="00625E23">
              <w:rPr>
                <w:szCs w:val="24"/>
              </w:rPr>
              <w:t>5</w:t>
            </w:r>
          </w:p>
        </w:tc>
      </w:tr>
      <w:tr w:rsidR="00356BB9" w:rsidRPr="007E33BE">
        <w:trPr>
          <w:trHeight w:val="1637"/>
        </w:trPr>
        <w:tc>
          <w:tcPr>
            <w:tcW w:w="6390" w:type="dxa"/>
          </w:tcPr>
          <w:p w:rsidR="00356BB9" w:rsidRPr="0051099D" w:rsidRDefault="00133794" w:rsidP="008B0E86">
            <w:pPr>
              <w:numPr>
                <w:ilvl w:val="1"/>
                <w:numId w:val="6"/>
              </w:numPr>
              <w:spacing w:after="240"/>
            </w:pPr>
            <w:r w:rsidRPr="00133794">
              <w:rPr>
                <w:i/>
                <w:u w:val="single"/>
              </w:rPr>
              <w:t>Decision making</w:t>
            </w:r>
            <w:r w:rsidR="00356BB9" w:rsidRPr="00E01B16">
              <w:t xml:space="preserve"> </w:t>
            </w:r>
            <w:r w:rsidR="00356BB9" w:rsidRPr="00724A2F">
              <w:rPr>
                <w:szCs w:val="24"/>
              </w:rPr>
              <w:t xml:space="preserve">is the process of recognizing a problem or opportunity, </w:t>
            </w:r>
            <w:r w:rsidR="00356BB9" w:rsidRPr="00724A2F">
              <w:rPr>
                <w:spacing w:val="-2"/>
                <w:szCs w:val="24"/>
              </w:rPr>
              <w:t>evaluating alternative solutions, selecting and implementing an alternative, and assessing the results.</w:t>
            </w:r>
          </w:p>
        </w:tc>
        <w:tc>
          <w:tcPr>
            <w:tcW w:w="2610" w:type="dxa"/>
          </w:tcPr>
          <w:p w:rsidR="00356BB9" w:rsidRPr="007E33BE" w:rsidRDefault="00356BB9" w:rsidP="008B0E86">
            <w:pPr>
              <w:spacing w:after="240"/>
              <w:rPr>
                <w:szCs w:val="24"/>
              </w:rPr>
            </w:pPr>
          </w:p>
        </w:tc>
      </w:tr>
      <w:tr w:rsidR="00356BB9" w:rsidRPr="007E33BE">
        <w:tc>
          <w:tcPr>
            <w:tcW w:w="6390" w:type="dxa"/>
          </w:tcPr>
          <w:p w:rsidR="00356BB9" w:rsidRPr="007E33BE" w:rsidRDefault="00356BB9" w:rsidP="008B0E86">
            <w:pPr>
              <w:numPr>
                <w:ilvl w:val="1"/>
                <w:numId w:val="6"/>
              </w:numPr>
              <w:spacing w:after="240"/>
              <w:rPr>
                <w:szCs w:val="24"/>
              </w:rPr>
            </w:pPr>
            <w:r w:rsidRPr="00724A2F">
              <w:rPr>
                <w:szCs w:val="24"/>
              </w:rPr>
              <w:t xml:space="preserve">Managers make two basic kinds of decisions: programmed decisions and </w:t>
            </w:r>
            <w:proofErr w:type="spellStart"/>
            <w:r w:rsidRPr="00724A2F">
              <w:rPr>
                <w:szCs w:val="24"/>
              </w:rPr>
              <w:t>nonprogrammed</w:t>
            </w:r>
            <w:proofErr w:type="spellEnd"/>
            <w:r w:rsidRPr="00724A2F">
              <w:rPr>
                <w:szCs w:val="24"/>
              </w:rPr>
              <w:t xml:space="preserve"> decisions.</w:t>
            </w:r>
          </w:p>
        </w:tc>
        <w:tc>
          <w:tcPr>
            <w:tcW w:w="2610" w:type="dxa"/>
          </w:tcPr>
          <w:p w:rsidR="00356BB9" w:rsidRPr="007E33BE" w:rsidRDefault="00356BB9" w:rsidP="008B0E86">
            <w:pPr>
              <w:spacing w:after="240"/>
              <w:rPr>
                <w:szCs w:val="24"/>
              </w:rPr>
            </w:pPr>
          </w:p>
        </w:tc>
      </w:tr>
      <w:tr w:rsidR="00356BB9" w:rsidRPr="007E33BE">
        <w:tc>
          <w:tcPr>
            <w:tcW w:w="6390" w:type="dxa"/>
          </w:tcPr>
          <w:p w:rsidR="00356BB9" w:rsidRPr="007E33BE" w:rsidRDefault="00356BB9" w:rsidP="008B0E86">
            <w:pPr>
              <w:numPr>
                <w:ilvl w:val="0"/>
                <w:numId w:val="20"/>
              </w:numPr>
              <w:spacing w:after="240"/>
              <w:rPr>
                <w:b/>
                <w:szCs w:val="24"/>
              </w:rPr>
            </w:pPr>
            <w:r>
              <w:rPr>
                <w:b/>
                <w:szCs w:val="24"/>
              </w:rPr>
              <w:t xml:space="preserve">Programmed and </w:t>
            </w:r>
            <w:proofErr w:type="spellStart"/>
            <w:r>
              <w:rPr>
                <w:b/>
                <w:szCs w:val="24"/>
              </w:rPr>
              <w:t>Nonprogrammed</w:t>
            </w:r>
            <w:proofErr w:type="spellEnd"/>
            <w:r>
              <w:rPr>
                <w:b/>
                <w:szCs w:val="24"/>
              </w:rPr>
              <w:t xml:space="preserve"> D</w:t>
            </w:r>
            <w:r w:rsidRPr="007E33BE">
              <w:rPr>
                <w:b/>
                <w:szCs w:val="24"/>
              </w:rPr>
              <w:t>ecisions</w:t>
            </w:r>
          </w:p>
        </w:tc>
        <w:tc>
          <w:tcPr>
            <w:tcW w:w="2610" w:type="dxa"/>
          </w:tcPr>
          <w:p w:rsidR="00356BB9" w:rsidRPr="007E33BE" w:rsidRDefault="00356BB9" w:rsidP="008B0E86">
            <w:pPr>
              <w:spacing w:after="240"/>
              <w:rPr>
                <w:szCs w:val="24"/>
              </w:rPr>
            </w:pPr>
          </w:p>
        </w:tc>
      </w:tr>
      <w:tr w:rsidR="00356BB9" w:rsidRPr="007E33BE">
        <w:trPr>
          <w:trHeight w:val="1043"/>
        </w:trPr>
        <w:tc>
          <w:tcPr>
            <w:tcW w:w="6390" w:type="dxa"/>
          </w:tcPr>
          <w:p w:rsidR="00356BB9" w:rsidRPr="0051099D" w:rsidRDefault="00356BB9" w:rsidP="008B0E86">
            <w:pPr>
              <w:numPr>
                <w:ilvl w:val="1"/>
                <w:numId w:val="20"/>
              </w:numPr>
              <w:spacing w:after="240"/>
              <w:rPr>
                <w:szCs w:val="24"/>
              </w:rPr>
            </w:pPr>
            <w:r w:rsidRPr="00552CF2">
              <w:rPr>
                <w:i/>
                <w:szCs w:val="24"/>
              </w:rPr>
              <w:t>Programmed decisions</w:t>
            </w:r>
            <w:r w:rsidRPr="007E33BE">
              <w:rPr>
                <w:szCs w:val="24"/>
              </w:rPr>
              <w:t xml:space="preserve"> </w:t>
            </w:r>
            <w:r>
              <w:rPr>
                <w:spacing w:val="-1"/>
                <w:szCs w:val="24"/>
              </w:rPr>
              <w:t>involve</w:t>
            </w:r>
            <w:r w:rsidRPr="00724A2F">
              <w:rPr>
                <w:spacing w:val="-1"/>
                <w:szCs w:val="24"/>
              </w:rPr>
              <w:t xml:space="preserve"> simple, common, and frequently occurring problems for which solutions already have been determined.</w:t>
            </w:r>
          </w:p>
        </w:tc>
        <w:tc>
          <w:tcPr>
            <w:tcW w:w="2610" w:type="dxa"/>
          </w:tcPr>
          <w:p w:rsidR="00356BB9" w:rsidRPr="007E33BE" w:rsidRDefault="00356BB9" w:rsidP="008B0E86">
            <w:pPr>
              <w:spacing w:after="240"/>
              <w:rPr>
                <w:szCs w:val="24"/>
              </w:rPr>
            </w:pPr>
          </w:p>
        </w:tc>
      </w:tr>
      <w:tr w:rsidR="00356BB9" w:rsidRPr="007E33BE">
        <w:tc>
          <w:tcPr>
            <w:tcW w:w="6390" w:type="dxa"/>
          </w:tcPr>
          <w:p w:rsidR="00356BB9" w:rsidRPr="007E33BE" w:rsidRDefault="00356BB9" w:rsidP="008B0E86">
            <w:pPr>
              <w:numPr>
                <w:ilvl w:val="2"/>
                <w:numId w:val="20"/>
              </w:numPr>
              <w:spacing w:after="240"/>
              <w:rPr>
                <w:szCs w:val="24"/>
              </w:rPr>
            </w:pPr>
            <w:r w:rsidRPr="00724A2F">
              <w:rPr>
                <w:spacing w:val="-1"/>
                <w:szCs w:val="24"/>
              </w:rPr>
              <w:t>Examples of programmed decisions include reordering off</w:t>
            </w:r>
            <w:r>
              <w:rPr>
                <w:spacing w:val="-1"/>
                <w:szCs w:val="24"/>
              </w:rPr>
              <w:t xml:space="preserve">ice supplies, renewing a lease, </w:t>
            </w:r>
            <w:r w:rsidRPr="00724A2F">
              <w:rPr>
                <w:spacing w:val="-1"/>
                <w:szCs w:val="24"/>
              </w:rPr>
              <w:t xml:space="preserve">and referring to an established discount for bulk orders. </w:t>
            </w:r>
          </w:p>
        </w:tc>
        <w:tc>
          <w:tcPr>
            <w:tcW w:w="2610" w:type="dxa"/>
          </w:tcPr>
          <w:p w:rsidR="00356BB9" w:rsidRPr="007E33BE" w:rsidRDefault="00356BB9" w:rsidP="008B0E86">
            <w:pPr>
              <w:spacing w:after="240"/>
              <w:rPr>
                <w:szCs w:val="24"/>
              </w:rPr>
            </w:pPr>
          </w:p>
        </w:tc>
      </w:tr>
      <w:tr w:rsidR="00356BB9" w:rsidRPr="007E33BE">
        <w:tc>
          <w:tcPr>
            <w:tcW w:w="6390" w:type="dxa"/>
          </w:tcPr>
          <w:p w:rsidR="00356BB9" w:rsidRPr="00724A2F" w:rsidRDefault="00356BB9" w:rsidP="008B0E86">
            <w:pPr>
              <w:numPr>
                <w:ilvl w:val="2"/>
                <w:numId w:val="20"/>
              </w:numPr>
              <w:spacing w:after="240"/>
              <w:rPr>
                <w:spacing w:val="-1"/>
                <w:szCs w:val="24"/>
              </w:rPr>
            </w:pPr>
            <w:r w:rsidRPr="00724A2F">
              <w:rPr>
                <w:spacing w:val="-1"/>
                <w:szCs w:val="24"/>
              </w:rPr>
              <w:t>Programmed decisions are made in advance</w:t>
            </w:r>
            <w:r>
              <w:rPr>
                <w:spacing w:val="-1"/>
                <w:szCs w:val="24"/>
              </w:rPr>
              <w:t>.</w:t>
            </w:r>
          </w:p>
        </w:tc>
        <w:tc>
          <w:tcPr>
            <w:tcW w:w="2610" w:type="dxa"/>
          </w:tcPr>
          <w:p w:rsidR="00356BB9" w:rsidRPr="007E33BE" w:rsidRDefault="00356BB9" w:rsidP="008B0E86">
            <w:pPr>
              <w:spacing w:after="240"/>
              <w:rPr>
                <w:szCs w:val="24"/>
              </w:rPr>
            </w:pPr>
          </w:p>
        </w:tc>
      </w:tr>
    </w:tbl>
    <w:p w:rsidR="00356BB9" w:rsidRDefault="00356BB9">
      <w:r>
        <w:br w:type="page"/>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0"/>
        <w:gridCol w:w="2610"/>
      </w:tblGrid>
      <w:tr w:rsidR="00356BB9" w:rsidRPr="007E33BE">
        <w:tc>
          <w:tcPr>
            <w:tcW w:w="6390" w:type="dxa"/>
          </w:tcPr>
          <w:p w:rsidR="00356BB9" w:rsidRPr="00724A2F" w:rsidRDefault="00356BB9" w:rsidP="008B0E86">
            <w:pPr>
              <w:numPr>
                <w:ilvl w:val="2"/>
                <w:numId w:val="20"/>
              </w:numPr>
              <w:spacing w:after="240"/>
              <w:rPr>
                <w:spacing w:val="-1"/>
                <w:szCs w:val="24"/>
              </w:rPr>
            </w:pPr>
            <w:r>
              <w:rPr>
                <w:spacing w:val="-1"/>
                <w:szCs w:val="24"/>
              </w:rPr>
              <w:t>T</w:t>
            </w:r>
            <w:r w:rsidRPr="00724A2F">
              <w:rPr>
                <w:spacing w:val="-1"/>
                <w:szCs w:val="24"/>
              </w:rPr>
              <w:t>he firm sets rules, policies, and procedures for managers and employees to follow on a routine basis</w:t>
            </w:r>
            <w:r>
              <w:rPr>
                <w:spacing w:val="-1"/>
                <w:szCs w:val="24"/>
              </w:rPr>
              <w:t>.</w:t>
            </w:r>
          </w:p>
        </w:tc>
        <w:tc>
          <w:tcPr>
            <w:tcW w:w="2610" w:type="dxa"/>
          </w:tcPr>
          <w:p w:rsidR="00356BB9" w:rsidRPr="007E33BE" w:rsidRDefault="00356BB9" w:rsidP="008B0E86">
            <w:pPr>
              <w:spacing w:after="240"/>
              <w:rPr>
                <w:szCs w:val="24"/>
              </w:rPr>
            </w:pPr>
          </w:p>
        </w:tc>
      </w:tr>
      <w:tr w:rsidR="00356BB9" w:rsidRPr="007E33BE">
        <w:tc>
          <w:tcPr>
            <w:tcW w:w="6390" w:type="dxa"/>
          </w:tcPr>
          <w:p w:rsidR="00356BB9" w:rsidRPr="007E33BE" w:rsidRDefault="00356BB9" w:rsidP="008B0E86">
            <w:pPr>
              <w:numPr>
                <w:ilvl w:val="2"/>
                <w:numId w:val="20"/>
              </w:numPr>
              <w:spacing w:after="240"/>
              <w:rPr>
                <w:szCs w:val="24"/>
              </w:rPr>
            </w:pPr>
            <w:r>
              <w:rPr>
                <w:spacing w:val="-1"/>
                <w:szCs w:val="24"/>
              </w:rPr>
              <w:t xml:space="preserve">Programmed decisions </w:t>
            </w:r>
            <w:r w:rsidRPr="00724A2F">
              <w:rPr>
                <w:spacing w:val="-1"/>
                <w:szCs w:val="24"/>
              </w:rPr>
              <w:t>save managers time and companies money because new decisions do not have to be made each time the situation arises</w:t>
            </w:r>
            <w:r>
              <w:rPr>
                <w:spacing w:val="-1"/>
                <w:szCs w:val="24"/>
              </w:rPr>
              <w:t>.</w:t>
            </w:r>
          </w:p>
        </w:tc>
        <w:tc>
          <w:tcPr>
            <w:tcW w:w="2610" w:type="dxa"/>
          </w:tcPr>
          <w:p w:rsidR="00356BB9" w:rsidRPr="007E33BE" w:rsidRDefault="00356BB9" w:rsidP="008B0E86">
            <w:pPr>
              <w:spacing w:after="240"/>
              <w:rPr>
                <w:szCs w:val="24"/>
              </w:rPr>
            </w:pPr>
          </w:p>
        </w:tc>
      </w:tr>
      <w:tr w:rsidR="00356BB9" w:rsidRPr="007E33BE">
        <w:tc>
          <w:tcPr>
            <w:tcW w:w="6390" w:type="dxa"/>
          </w:tcPr>
          <w:p w:rsidR="00356BB9" w:rsidRPr="0051099D" w:rsidRDefault="00356BB9" w:rsidP="008B0E86">
            <w:pPr>
              <w:numPr>
                <w:ilvl w:val="1"/>
                <w:numId w:val="20"/>
              </w:numPr>
              <w:spacing w:after="240"/>
              <w:rPr>
                <w:szCs w:val="24"/>
              </w:rPr>
            </w:pPr>
            <w:proofErr w:type="spellStart"/>
            <w:r w:rsidRPr="00552CF2">
              <w:rPr>
                <w:i/>
                <w:szCs w:val="24"/>
              </w:rPr>
              <w:t>Nonprogrammed</w:t>
            </w:r>
            <w:proofErr w:type="spellEnd"/>
            <w:r w:rsidRPr="00552CF2">
              <w:rPr>
                <w:i/>
                <w:szCs w:val="24"/>
              </w:rPr>
              <w:t xml:space="preserve"> decisions</w:t>
            </w:r>
            <w:r w:rsidRPr="007E33BE">
              <w:rPr>
                <w:szCs w:val="24"/>
              </w:rPr>
              <w:t xml:space="preserve"> involve complex and unique problems or opportunities with important consequences for the organization</w:t>
            </w:r>
            <w:r>
              <w:rPr>
                <w:szCs w:val="24"/>
              </w:rPr>
              <w:t>.</w:t>
            </w:r>
          </w:p>
        </w:tc>
        <w:tc>
          <w:tcPr>
            <w:tcW w:w="2610" w:type="dxa"/>
          </w:tcPr>
          <w:p w:rsidR="00356BB9" w:rsidRDefault="00133794" w:rsidP="00537422">
            <w:pPr>
              <w:keepNext/>
              <w:outlineLvl w:val="1"/>
              <w:rPr>
                <w:i/>
                <w:szCs w:val="24"/>
                <w:u w:val="single"/>
              </w:rPr>
            </w:pPr>
            <w:r w:rsidRPr="00133794">
              <w:rPr>
                <w:i/>
                <w:szCs w:val="24"/>
                <w:u w:val="single"/>
              </w:rPr>
              <w:t>Class Activity:</w:t>
            </w:r>
          </w:p>
          <w:p w:rsidR="00356BB9" w:rsidRPr="00356BB9" w:rsidRDefault="00133794" w:rsidP="008B0E86">
            <w:pPr>
              <w:keepNext/>
              <w:spacing w:after="240"/>
              <w:outlineLvl w:val="1"/>
              <w:rPr>
                <w:i/>
                <w:szCs w:val="24"/>
              </w:rPr>
            </w:pPr>
            <w:r w:rsidRPr="00133794">
              <w:rPr>
                <w:i/>
                <w:szCs w:val="24"/>
              </w:rPr>
              <w:t xml:space="preserve">Ask students for examples of </w:t>
            </w:r>
            <w:proofErr w:type="spellStart"/>
            <w:r w:rsidRPr="00133794">
              <w:rPr>
                <w:i/>
                <w:szCs w:val="24"/>
              </w:rPr>
              <w:t>nonprogrammed</w:t>
            </w:r>
            <w:proofErr w:type="spellEnd"/>
            <w:r w:rsidRPr="00133794">
              <w:rPr>
                <w:i/>
                <w:szCs w:val="24"/>
              </w:rPr>
              <w:t xml:space="preserve"> decisions they have made in their own lives.</w:t>
            </w:r>
          </w:p>
        </w:tc>
      </w:tr>
      <w:tr w:rsidR="00356BB9" w:rsidRPr="007E33BE">
        <w:tc>
          <w:tcPr>
            <w:tcW w:w="6390" w:type="dxa"/>
          </w:tcPr>
          <w:p w:rsidR="00356BB9" w:rsidRPr="007E33BE" w:rsidRDefault="00356BB9" w:rsidP="008B0E86">
            <w:pPr>
              <w:numPr>
                <w:ilvl w:val="2"/>
                <w:numId w:val="20"/>
              </w:numPr>
              <w:spacing w:after="240"/>
              <w:rPr>
                <w:szCs w:val="24"/>
              </w:rPr>
            </w:pPr>
            <w:r w:rsidRPr="00724A2F">
              <w:rPr>
                <w:szCs w:val="24"/>
              </w:rPr>
              <w:t xml:space="preserve">Examples of </w:t>
            </w:r>
            <w:proofErr w:type="spellStart"/>
            <w:r w:rsidRPr="00724A2F">
              <w:rPr>
                <w:szCs w:val="24"/>
              </w:rPr>
              <w:t>nonprogrammed</w:t>
            </w:r>
            <w:proofErr w:type="spellEnd"/>
            <w:r w:rsidRPr="00724A2F">
              <w:rPr>
                <w:szCs w:val="24"/>
              </w:rPr>
              <w:t xml:space="preserve"> decisions include entering a new market, deleting a product from the line, or developing a new product. </w:t>
            </w:r>
          </w:p>
        </w:tc>
        <w:tc>
          <w:tcPr>
            <w:tcW w:w="2610" w:type="dxa"/>
          </w:tcPr>
          <w:p w:rsidR="00356BB9" w:rsidRPr="007E33BE" w:rsidRDefault="00356BB9" w:rsidP="008B0E86">
            <w:pPr>
              <w:spacing w:after="240"/>
              <w:rPr>
                <w:szCs w:val="24"/>
              </w:rPr>
            </w:pPr>
          </w:p>
        </w:tc>
      </w:tr>
      <w:tr w:rsidR="00356BB9" w:rsidRPr="007E33BE">
        <w:trPr>
          <w:trHeight w:val="530"/>
        </w:trPr>
        <w:tc>
          <w:tcPr>
            <w:tcW w:w="6390" w:type="dxa"/>
          </w:tcPr>
          <w:p w:rsidR="00356BB9" w:rsidRPr="007E33BE" w:rsidRDefault="00356BB9" w:rsidP="008B0E86">
            <w:pPr>
              <w:numPr>
                <w:ilvl w:val="0"/>
                <w:numId w:val="20"/>
              </w:numPr>
              <w:spacing w:after="240"/>
              <w:rPr>
                <w:b/>
                <w:szCs w:val="24"/>
              </w:rPr>
            </w:pPr>
            <w:r>
              <w:rPr>
                <w:b/>
                <w:szCs w:val="24"/>
              </w:rPr>
              <w:t>How Managers Make D</w:t>
            </w:r>
            <w:r w:rsidRPr="007E33BE">
              <w:rPr>
                <w:b/>
                <w:szCs w:val="24"/>
              </w:rPr>
              <w:t>ecision</w:t>
            </w:r>
            <w:r>
              <w:rPr>
                <w:b/>
                <w:szCs w:val="24"/>
              </w:rPr>
              <w:t>s</w:t>
            </w:r>
          </w:p>
        </w:tc>
        <w:tc>
          <w:tcPr>
            <w:tcW w:w="2610" w:type="dxa"/>
          </w:tcPr>
          <w:p w:rsidR="00356BB9" w:rsidRPr="007E33BE" w:rsidRDefault="00356BB9" w:rsidP="008B0E86">
            <w:pPr>
              <w:spacing w:after="240"/>
              <w:rPr>
                <w:szCs w:val="24"/>
              </w:rPr>
            </w:pPr>
            <w:r w:rsidRPr="00142C76">
              <w:rPr>
                <w:szCs w:val="24"/>
              </w:rPr>
              <w:t>PowerPoint Slide 1</w:t>
            </w:r>
            <w:r w:rsidR="00625E23">
              <w:rPr>
                <w:szCs w:val="24"/>
              </w:rPr>
              <w:t>6</w:t>
            </w:r>
          </w:p>
        </w:tc>
      </w:tr>
      <w:tr w:rsidR="00356BB9" w:rsidRPr="007E33BE">
        <w:tc>
          <w:tcPr>
            <w:tcW w:w="6390" w:type="dxa"/>
          </w:tcPr>
          <w:p w:rsidR="00356BB9" w:rsidRPr="007E33BE" w:rsidRDefault="00356BB9" w:rsidP="008B0E86">
            <w:pPr>
              <w:numPr>
                <w:ilvl w:val="1"/>
                <w:numId w:val="20"/>
              </w:numPr>
              <w:spacing w:after="240"/>
              <w:rPr>
                <w:szCs w:val="24"/>
              </w:rPr>
            </w:pPr>
            <w:r w:rsidRPr="007E33BE">
              <w:rPr>
                <w:szCs w:val="24"/>
              </w:rPr>
              <w:t>Decision making involves a systematic, step-by-step process that helps managers make effective choices.</w:t>
            </w:r>
          </w:p>
        </w:tc>
        <w:tc>
          <w:tcPr>
            <w:tcW w:w="2610" w:type="dxa"/>
          </w:tcPr>
          <w:p w:rsidR="00356BB9" w:rsidRPr="007E33BE" w:rsidRDefault="00356BB9" w:rsidP="008B0E86">
            <w:pPr>
              <w:spacing w:after="240"/>
              <w:rPr>
                <w:szCs w:val="24"/>
              </w:rPr>
            </w:pPr>
          </w:p>
        </w:tc>
      </w:tr>
      <w:tr w:rsidR="00356BB9" w:rsidRPr="007E33BE">
        <w:tc>
          <w:tcPr>
            <w:tcW w:w="6390" w:type="dxa"/>
          </w:tcPr>
          <w:p w:rsidR="00356BB9" w:rsidRPr="007E33BE" w:rsidRDefault="00356BB9" w:rsidP="008B0E86">
            <w:pPr>
              <w:numPr>
                <w:ilvl w:val="1"/>
                <w:numId w:val="20"/>
              </w:numPr>
              <w:spacing w:after="240"/>
              <w:rPr>
                <w:szCs w:val="24"/>
              </w:rPr>
            </w:pPr>
            <w:r w:rsidRPr="007E33BE">
              <w:rPr>
                <w:szCs w:val="24"/>
              </w:rPr>
              <w:t>The steps of the formal decision-making process:</w:t>
            </w:r>
          </w:p>
        </w:tc>
        <w:tc>
          <w:tcPr>
            <w:tcW w:w="2610" w:type="dxa"/>
          </w:tcPr>
          <w:p w:rsidR="00356BB9" w:rsidRPr="00511FA8" w:rsidRDefault="00356BB9" w:rsidP="008C0DAD">
            <w:pPr>
              <w:spacing w:after="240"/>
              <w:rPr>
                <w:szCs w:val="24"/>
              </w:rPr>
            </w:pPr>
            <w:r>
              <w:rPr>
                <w:i/>
                <w:szCs w:val="24"/>
                <w:u w:val="single"/>
              </w:rPr>
              <w:t>Lecture Enhancer:</w:t>
            </w:r>
            <w:r>
              <w:rPr>
                <w:szCs w:val="24"/>
              </w:rPr>
              <w:t xml:space="preserve"> </w:t>
            </w:r>
            <w:r w:rsidRPr="00511FA8">
              <w:rPr>
                <w:i/>
                <w:szCs w:val="24"/>
              </w:rPr>
              <w:t xml:space="preserve">Discuss the possible </w:t>
            </w:r>
            <w:r>
              <w:rPr>
                <w:i/>
                <w:szCs w:val="24"/>
              </w:rPr>
              <w:t>outcomes</w:t>
            </w:r>
            <w:r w:rsidRPr="00511FA8">
              <w:rPr>
                <w:i/>
                <w:szCs w:val="24"/>
              </w:rPr>
              <w:t xml:space="preserve"> if a manager were to skip one or more of these steps.</w:t>
            </w:r>
          </w:p>
        </w:tc>
      </w:tr>
      <w:tr w:rsidR="00356BB9" w:rsidRPr="007E33BE">
        <w:tc>
          <w:tcPr>
            <w:tcW w:w="6390" w:type="dxa"/>
          </w:tcPr>
          <w:p w:rsidR="00356BB9" w:rsidRPr="007E33BE" w:rsidRDefault="00356BB9" w:rsidP="008B0E86">
            <w:pPr>
              <w:numPr>
                <w:ilvl w:val="2"/>
                <w:numId w:val="20"/>
              </w:numPr>
              <w:spacing w:after="240"/>
              <w:rPr>
                <w:szCs w:val="24"/>
              </w:rPr>
            </w:pPr>
            <w:r w:rsidRPr="007E33BE" w:rsidDel="006E16FE">
              <w:rPr>
                <w:szCs w:val="24"/>
              </w:rPr>
              <w:t>r</w:t>
            </w:r>
            <w:r w:rsidRPr="007E33BE">
              <w:rPr>
                <w:szCs w:val="24"/>
              </w:rPr>
              <w:t>ecognition of problem or opportunity</w:t>
            </w:r>
          </w:p>
        </w:tc>
        <w:tc>
          <w:tcPr>
            <w:tcW w:w="2610" w:type="dxa"/>
          </w:tcPr>
          <w:p w:rsidR="00356BB9" w:rsidRPr="007E33BE" w:rsidRDefault="00356BB9" w:rsidP="008B0E86">
            <w:pPr>
              <w:spacing w:after="240"/>
              <w:rPr>
                <w:szCs w:val="24"/>
              </w:rPr>
            </w:pPr>
          </w:p>
        </w:tc>
      </w:tr>
      <w:tr w:rsidR="00356BB9" w:rsidRPr="007E33BE">
        <w:tc>
          <w:tcPr>
            <w:tcW w:w="6390" w:type="dxa"/>
          </w:tcPr>
          <w:p w:rsidR="00356BB9" w:rsidRPr="007E33BE" w:rsidRDefault="00356BB9" w:rsidP="008B0E86">
            <w:pPr>
              <w:numPr>
                <w:ilvl w:val="2"/>
                <w:numId w:val="20"/>
              </w:numPr>
              <w:spacing w:after="240"/>
              <w:rPr>
                <w:szCs w:val="24"/>
              </w:rPr>
            </w:pPr>
            <w:r w:rsidRPr="007E33BE" w:rsidDel="006E16FE">
              <w:rPr>
                <w:szCs w:val="24"/>
              </w:rPr>
              <w:t>d</w:t>
            </w:r>
            <w:r w:rsidRPr="007E33BE">
              <w:rPr>
                <w:szCs w:val="24"/>
              </w:rPr>
              <w:t>evelopment of alternative courses of action</w:t>
            </w:r>
          </w:p>
        </w:tc>
        <w:tc>
          <w:tcPr>
            <w:tcW w:w="2610" w:type="dxa"/>
          </w:tcPr>
          <w:p w:rsidR="00356BB9" w:rsidRPr="007E33BE" w:rsidRDefault="00356BB9" w:rsidP="008B0E86">
            <w:pPr>
              <w:spacing w:after="240"/>
              <w:rPr>
                <w:szCs w:val="24"/>
              </w:rPr>
            </w:pPr>
          </w:p>
        </w:tc>
      </w:tr>
      <w:tr w:rsidR="00356BB9" w:rsidRPr="007E33BE">
        <w:tc>
          <w:tcPr>
            <w:tcW w:w="6390" w:type="dxa"/>
          </w:tcPr>
          <w:p w:rsidR="00356BB9" w:rsidRPr="007E33BE" w:rsidRDefault="00356BB9" w:rsidP="008B0E86">
            <w:pPr>
              <w:numPr>
                <w:ilvl w:val="2"/>
                <w:numId w:val="20"/>
              </w:numPr>
              <w:spacing w:after="240"/>
              <w:rPr>
                <w:szCs w:val="24"/>
              </w:rPr>
            </w:pPr>
            <w:r w:rsidRPr="007E33BE" w:rsidDel="006E16FE">
              <w:rPr>
                <w:szCs w:val="24"/>
              </w:rPr>
              <w:t>e</w:t>
            </w:r>
            <w:r w:rsidRPr="007E33BE">
              <w:rPr>
                <w:szCs w:val="24"/>
              </w:rPr>
              <w:t>valuation of alternatives</w:t>
            </w:r>
          </w:p>
        </w:tc>
        <w:tc>
          <w:tcPr>
            <w:tcW w:w="2610" w:type="dxa"/>
          </w:tcPr>
          <w:p w:rsidR="00356BB9" w:rsidRPr="007E33BE" w:rsidRDefault="00356BB9" w:rsidP="008B0E86">
            <w:pPr>
              <w:spacing w:after="240"/>
              <w:rPr>
                <w:szCs w:val="24"/>
              </w:rPr>
            </w:pPr>
          </w:p>
        </w:tc>
      </w:tr>
      <w:tr w:rsidR="00356BB9" w:rsidRPr="007E33BE">
        <w:tc>
          <w:tcPr>
            <w:tcW w:w="6390" w:type="dxa"/>
          </w:tcPr>
          <w:p w:rsidR="00356BB9" w:rsidRPr="007E33BE" w:rsidRDefault="00356BB9" w:rsidP="008B0E86">
            <w:pPr>
              <w:numPr>
                <w:ilvl w:val="2"/>
                <w:numId w:val="20"/>
              </w:numPr>
              <w:spacing w:after="240"/>
              <w:rPr>
                <w:szCs w:val="24"/>
              </w:rPr>
            </w:pPr>
            <w:r w:rsidRPr="007E33BE" w:rsidDel="006E16FE">
              <w:rPr>
                <w:szCs w:val="24"/>
              </w:rPr>
              <w:lastRenderedPageBreak/>
              <w:t>s</w:t>
            </w:r>
            <w:r w:rsidRPr="007E33BE">
              <w:rPr>
                <w:szCs w:val="24"/>
              </w:rPr>
              <w:t>election and implementation of chosen alternative</w:t>
            </w:r>
          </w:p>
        </w:tc>
        <w:tc>
          <w:tcPr>
            <w:tcW w:w="2610" w:type="dxa"/>
          </w:tcPr>
          <w:p w:rsidR="00356BB9" w:rsidRPr="007E33BE" w:rsidRDefault="00356BB9" w:rsidP="008B0E86">
            <w:pPr>
              <w:spacing w:after="240"/>
              <w:rPr>
                <w:szCs w:val="24"/>
              </w:rPr>
            </w:pPr>
          </w:p>
        </w:tc>
      </w:tr>
      <w:tr w:rsidR="00356BB9" w:rsidRPr="007E33BE">
        <w:tc>
          <w:tcPr>
            <w:tcW w:w="6390" w:type="dxa"/>
          </w:tcPr>
          <w:p w:rsidR="00356BB9" w:rsidRPr="007E33BE" w:rsidRDefault="00356BB9" w:rsidP="008B0E86">
            <w:pPr>
              <w:numPr>
                <w:ilvl w:val="2"/>
                <w:numId w:val="20"/>
              </w:numPr>
              <w:spacing w:after="240"/>
              <w:rPr>
                <w:szCs w:val="24"/>
              </w:rPr>
            </w:pPr>
            <w:proofErr w:type="gramStart"/>
            <w:r w:rsidRPr="007E33BE" w:rsidDel="006E16FE">
              <w:rPr>
                <w:szCs w:val="24"/>
              </w:rPr>
              <w:t>f</w:t>
            </w:r>
            <w:r w:rsidRPr="007E33BE">
              <w:rPr>
                <w:szCs w:val="24"/>
              </w:rPr>
              <w:t>ollow-up</w:t>
            </w:r>
            <w:proofErr w:type="gramEnd"/>
            <w:r w:rsidRPr="007E33BE">
              <w:rPr>
                <w:szCs w:val="24"/>
              </w:rPr>
              <w:t xml:space="preserve"> to determine effectiveness of decision.</w:t>
            </w:r>
          </w:p>
        </w:tc>
        <w:tc>
          <w:tcPr>
            <w:tcW w:w="2610" w:type="dxa"/>
          </w:tcPr>
          <w:p w:rsidR="00356BB9" w:rsidRPr="007E33BE" w:rsidRDefault="00356BB9" w:rsidP="008B0E86">
            <w:pPr>
              <w:spacing w:after="240"/>
              <w:rPr>
                <w:szCs w:val="24"/>
              </w:rPr>
            </w:pPr>
          </w:p>
        </w:tc>
      </w:tr>
      <w:tr w:rsidR="00356BB9" w:rsidRPr="007E33BE">
        <w:tc>
          <w:tcPr>
            <w:tcW w:w="6390" w:type="dxa"/>
          </w:tcPr>
          <w:p w:rsidR="00356BB9" w:rsidRPr="007E33BE" w:rsidRDefault="00356BB9" w:rsidP="008B0E86">
            <w:pPr>
              <w:numPr>
                <w:ilvl w:val="1"/>
                <w:numId w:val="20"/>
              </w:numPr>
              <w:spacing w:after="240"/>
              <w:rPr>
                <w:szCs w:val="24"/>
              </w:rPr>
            </w:pPr>
            <w:r>
              <w:rPr>
                <w:szCs w:val="24"/>
              </w:rPr>
              <w:t>The outcome of a decision</w:t>
            </w:r>
            <w:r w:rsidRPr="00724A2F">
              <w:rPr>
                <w:szCs w:val="24"/>
              </w:rPr>
              <w:t xml:space="preserve"> depends on many factors, including the accuracy of information and the experience, creativity, and wisdom of the person.</w:t>
            </w:r>
          </w:p>
        </w:tc>
        <w:tc>
          <w:tcPr>
            <w:tcW w:w="2610" w:type="dxa"/>
          </w:tcPr>
          <w:p w:rsidR="00356BB9" w:rsidRDefault="00356BB9" w:rsidP="008B0E86">
            <w:pPr>
              <w:spacing w:after="240"/>
              <w:rPr>
                <w:szCs w:val="24"/>
              </w:rPr>
            </w:pPr>
            <w:r>
              <w:rPr>
                <w:szCs w:val="24"/>
              </w:rPr>
              <w:t>Figure 7.4 Steps in the Decision-Making Process</w:t>
            </w:r>
          </w:p>
          <w:p w:rsidR="00356BB9" w:rsidRPr="00511FA8" w:rsidRDefault="00356BB9" w:rsidP="008B0E86">
            <w:pPr>
              <w:spacing w:after="240"/>
              <w:rPr>
                <w:i/>
                <w:szCs w:val="24"/>
              </w:rPr>
            </w:pPr>
            <w:r>
              <w:rPr>
                <w:i/>
                <w:szCs w:val="24"/>
                <w:u w:val="single"/>
              </w:rPr>
              <w:t>Lecture Enhancer:</w:t>
            </w:r>
            <w:r>
              <w:rPr>
                <w:i/>
                <w:szCs w:val="24"/>
              </w:rPr>
              <w:t xml:space="preserve"> Think of a situation in which inaccurate information could affect the outcome of a managerial decision.</w:t>
            </w:r>
          </w:p>
        </w:tc>
      </w:tr>
      <w:tr w:rsidR="00356BB9" w:rsidRPr="007E33BE">
        <w:tc>
          <w:tcPr>
            <w:tcW w:w="6390" w:type="dxa"/>
          </w:tcPr>
          <w:p w:rsidR="00356BB9" w:rsidRPr="007E33BE" w:rsidRDefault="00356BB9" w:rsidP="008B0E86">
            <w:pPr>
              <w:numPr>
                <w:ilvl w:val="1"/>
                <w:numId w:val="20"/>
              </w:numPr>
              <w:spacing w:after="240"/>
              <w:rPr>
                <w:szCs w:val="24"/>
              </w:rPr>
            </w:pPr>
            <w:r w:rsidRPr="00724A2F">
              <w:rPr>
                <w:szCs w:val="24"/>
              </w:rPr>
              <w:t>Managers’ decisions can have complex legal and ethical dimensions.</w:t>
            </w:r>
          </w:p>
        </w:tc>
        <w:tc>
          <w:tcPr>
            <w:tcW w:w="2610" w:type="dxa"/>
          </w:tcPr>
          <w:p w:rsidR="00356BB9" w:rsidRPr="007E33BE" w:rsidRDefault="00356BB9" w:rsidP="008B0E86">
            <w:pPr>
              <w:spacing w:after="240"/>
              <w:rPr>
                <w:szCs w:val="24"/>
              </w:rPr>
            </w:pPr>
          </w:p>
        </w:tc>
      </w:tr>
    </w:tbl>
    <w:p w:rsidR="00356BB9" w:rsidRPr="00E01B16" w:rsidRDefault="00356BB9" w:rsidP="008B0E86">
      <w:pPr>
        <w:ind w:left="1080"/>
        <w:rPr>
          <w:szCs w:val="24"/>
        </w:rPr>
      </w:pPr>
    </w:p>
    <w:p w:rsidR="00356BB9" w:rsidRPr="00EE6D3D" w:rsidRDefault="00356BB9" w:rsidP="008B0E86">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56BB9" w:rsidRPr="00E01B16" w:rsidRDefault="00356BB9" w:rsidP="008B0E86">
      <w:pPr>
        <w:rPr>
          <w:szCs w:val="24"/>
        </w:rPr>
      </w:pPr>
    </w:p>
    <w:p w:rsidR="00356BB9" w:rsidRPr="00557E96" w:rsidRDefault="00356BB9" w:rsidP="008B0E86">
      <w:pPr>
        <w:pStyle w:val="Sumsubhead"/>
        <w:widowControl w:val="0"/>
        <w:spacing w:line="240" w:lineRule="auto"/>
        <w:rPr>
          <w:rFonts w:ascii="Bookman Old Style" w:hAnsi="Bookman Old Style"/>
          <w:sz w:val="28"/>
          <w:szCs w:val="28"/>
        </w:rPr>
      </w:pPr>
      <w:r w:rsidRPr="00557E96">
        <w:rPr>
          <w:rFonts w:ascii="Bookman Old Style" w:hAnsi="Bookman Old Style"/>
          <w:sz w:val="28"/>
          <w:szCs w:val="28"/>
        </w:rPr>
        <w:t>Assessment Check Answers</w:t>
      </w:r>
    </w:p>
    <w:p w:rsidR="00356BB9" w:rsidRPr="00724A2F" w:rsidRDefault="00356BB9" w:rsidP="008B0E86">
      <w:pPr>
        <w:pStyle w:val="Sumsubhead"/>
        <w:widowControl w:val="0"/>
        <w:spacing w:line="240" w:lineRule="auto"/>
        <w:rPr>
          <w:rFonts w:ascii="Bookman Old Style" w:hAnsi="Bookman Old Style"/>
          <w:sz w:val="24"/>
          <w:szCs w:val="24"/>
        </w:rPr>
      </w:pPr>
    </w:p>
    <w:p w:rsidR="00356BB9" w:rsidRDefault="00356BB9" w:rsidP="008B0E86">
      <w:pPr>
        <w:pStyle w:val="Sumtext"/>
        <w:widowControl w:val="0"/>
        <w:spacing w:line="240" w:lineRule="auto"/>
        <w:jc w:val="left"/>
        <w:rPr>
          <w:rFonts w:ascii="Bookman Old Style" w:hAnsi="Bookman Old Style"/>
          <w:sz w:val="24"/>
          <w:szCs w:val="24"/>
        </w:rPr>
      </w:pPr>
      <w:r w:rsidRPr="00724A2F">
        <w:rPr>
          <w:rFonts w:ascii="Bookman Old Style" w:hAnsi="Bookman Old Style"/>
          <w:b/>
          <w:bCs/>
          <w:sz w:val="24"/>
          <w:szCs w:val="24"/>
        </w:rPr>
        <w:t xml:space="preserve">5.1 Distinguish between programmed and </w:t>
      </w:r>
      <w:proofErr w:type="spellStart"/>
      <w:r w:rsidRPr="00724A2F">
        <w:rPr>
          <w:rFonts w:ascii="Bookman Old Style" w:hAnsi="Bookman Old Style"/>
          <w:b/>
          <w:bCs/>
          <w:sz w:val="24"/>
          <w:szCs w:val="24"/>
        </w:rPr>
        <w:t>nonprogrammed</w:t>
      </w:r>
      <w:proofErr w:type="spellEnd"/>
      <w:r w:rsidRPr="00724A2F">
        <w:rPr>
          <w:rFonts w:ascii="Bookman Old Style" w:hAnsi="Bookman Old Style"/>
          <w:b/>
          <w:bCs/>
          <w:sz w:val="24"/>
          <w:szCs w:val="24"/>
        </w:rPr>
        <w:t xml:space="preserve"> decisions.</w:t>
      </w:r>
      <w:r w:rsidRPr="00724A2F">
        <w:rPr>
          <w:rFonts w:ascii="Bookman Old Style" w:hAnsi="Bookman Old Style"/>
          <w:sz w:val="24"/>
          <w:szCs w:val="24"/>
        </w:rPr>
        <w:t xml:space="preserve"> </w:t>
      </w:r>
    </w:p>
    <w:p w:rsidR="00356BB9" w:rsidRDefault="00356BB9" w:rsidP="008B0E86">
      <w:pPr>
        <w:pStyle w:val="Sumtext"/>
        <w:widowControl w:val="0"/>
        <w:spacing w:line="240" w:lineRule="auto"/>
        <w:jc w:val="left"/>
        <w:rPr>
          <w:rFonts w:ascii="Bookman Old Style" w:hAnsi="Bookman Old Style"/>
          <w:i/>
          <w:sz w:val="24"/>
          <w:szCs w:val="24"/>
        </w:rPr>
      </w:pPr>
      <w:r>
        <w:rPr>
          <w:rFonts w:ascii="Bookman Old Style" w:hAnsi="Bookman Old Style"/>
          <w:sz w:val="24"/>
          <w:szCs w:val="24"/>
        </w:rPr>
        <w:tab/>
      </w:r>
      <w:r w:rsidRPr="00557E96">
        <w:rPr>
          <w:rFonts w:ascii="Bookman Old Style" w:hAnsi="Bookman Old Style"/>
          <w:i/>
          <w:sz w:val="24"/>
          <w:szCs w:val="24"/>
        </w:rPr>
        <w:t xml:space="preserve">Programmed decisions, such as reordering office supplies, are simple and happen frequently, so procedures for these can streamline the process. </w:t>
      </w:r>
      <w:proofErr w:type="spellStart"/>
      <w:r w:rsidRPr="00557E96">
        <w:rPr>
          <w:rFonts w:ascii="Bookman Old Style" w:hAnsi="Bookman Old Style"/>
          <w:i/>
          <w:sz w:val="24"/>
          <w:szCs w:val="24"/>
        </w:rPr>
        <w:t>Nonprogrammed</w:t>
      </w:r>
      <w:proofErr w:type="spellEnd"/>
      <w:r w:rsidRPr="00557E96">
        <w:rPr>
          <w:rFonts w:ascii="Bookman Old Style" w:hAnsi="Bookman Old Style"/>
          <w:i/>
          <w:sz w:val="24"/>
          <w:szCs w:val="24"/>
        </w:rPr>
        <w:t xml:space="preserve"> decisions, such as the purchase of real estate or equipment, require more individual evaluation.</w:t>
      </w:r>
    </w:p>
    <w:p w:rsidR="00356BB9" w:rsidRPr="00557E96" w:rsidRDefault="00356BB9" w:rsidP="008B0E86">
      <w:pPr>
        <w:pStyle w:val="Sumtext"/>
        <w:widowControl w:val="0"/>
        <w:spacing w:line="240" w:lineRule="auto"/>
        <w:jc w:val="left"/>
        <w:rPr>
          <w:rFonts w:ascii="Bookman Old Style" w:hAnsi="Bookman Old Style"/>
          <w:i/>
          <w:sz w:val="24"/>
          <w:szCs w:val="24"/>
        </w:rPr>
      </w:pPr>
    </w:p>
    <w:p w:rsidR="00356BB9" w:rsidRDefault="00356BB9" w:rsidP="008B0E86">
      <w:pPr>
        <w:pStyle w:val="Sumtext"/>
        <w:widowControl w:val="0"/>
        <w:spacing w:line="240" w:lineRule="auto"/>
        <w:jc w:val="left"/>
        <w:rPr>
          <w:rFonts w:ascii="Bookman Old Style" w:hAnsi="Bookman Old Style"/>
          <w:b/>
          <w:bCs/>
          <w:sz w:val="24"/>
          <w:szCs w:val="24"/>
        </w:rPr>
      </w:pPr>
      <w:r w:rsidRPr="00724A2F">
        <w:rPr>
          <w:rFonts w:ascii="Bookman Old Style" w:hAnsi="Bookman Old Style"/>
          <w:b/>
          <w:bCs/>
          <w:sz w:val="24"/>
          <w:szCs w:val="24"/>
        </w:rPr>
        <w:t xml:space="preserve"> 5.2 What are the steps in the decision-making process? </w:t>
      </w:r>
    </w:p>
    <w:p w:rsidR="00356BB9" w:rsidRPr="00557E96" w:rsidRDefault="00356BB9" w:rsidP="008B0E86">
      <w:pPr>
        <w:pStyle w:val="Sumtext"/>
        <w:widowControl w:val="0"/>
        <w:spacing w:line="240" w:lineRule="auto"/>
        <w:jc w:val="left"/>
        <w:rPr>
          <w:rFonts w:ascii="Bookman Old Style" w:hAnsi="Bookman Old Style"/>
          <w:i/>
          <w:spacing w:val="-3"/>
          <w:sz w:val="24"/>
          <w:szCs w:val="24"/>
          <w:lang w:val="en-GB"/>
        </w:rPr>
      </w:pPr>
      <w:r>
        <w:rPr>
          <w:rFonts w:ascii="Bookman Old Style" w:hAnsi="Bookman Old Style"/>
          <w:b/>
          <w:bCs/>
          <w:sz w:val="24"/>
          <w:szCs w:val="24"/>
        </w:rPr>
        <w:tab/>
      </w:r>
      <w:r w:rsidRPr="00557E96">
        <w:rPr>
          <w:rFonts w:ascii="Bookman Old Style" w:hAnsi="Bookman Old Style"/>
          <w:i/>
          <w:spacing w:val="-3"/>
          <w:sz w:val="24"/>
          <w:szCs w:val="24"/>
          <w:lang w:val="en-GB"/>
        </w:rPr>
        <w:t>The decision-making steps are recognition of a problem or opportunity</w:t>
      </w:r>
      <w:r>
        <w:rPr>
          <w:rFonts w:ascii="Bookman Old Style" w:hAnsi="Bookman Old Style"/>
          <w:i/>
          <w:spacing w:val="-3"/>
          <w:sz w:val="24"/>
          <w:szCs w:val="24"/>
          <w:lang w:val="en-GB"/>
        </w:rPr>
        <w:t>,</w:t>
      </w:r>
      <w:r w:rsidRPr="00557E96">
        <w:rPr>
          <w:rFonts w:ascii="Bookman Old Style" w:hAnsi="Bookman Old Style"/>
          <w:i/>
          <w:spacing w:val="-3"/>
          <w:sz w:val="24"/>
          <w:szCs w:val="24"/>
          <w:lang w:val="en-GB"/>
        </w:rPr>
        <w:t xml:space="preserve"> development of alternatives</w:t>
      </w:r>
      <w:r>
        <w:rPr>
          <w:rFonts w:ascii="Bookman Old Style" w:hAnsi="Bookman Old Style"/>
          <w:i/>
          <w:spacing w:val="-3"/>
          <w:sz w:val="24"/>
          <w:szCs w:val="24"/>
          <w:lang w:val="en-GB"/>
        </w:rPr>
        <w:t>,</w:t>
      </w:r>
      <w:r w:rsidRPr="00557E96">
        <w:rPr>
          <w:rFonts w:ascii="Bookman Old Style" w:hAnsi="Bookman Old Style"/>
          <w:i/>
          <w:spacing w:val="-3"/>
          <w:sz w:val="24"/>
          <w:szCs w:val="24"/>
          <w:lang w:val="en-GB"/>
        </w:rPr>
        <w:t xml:space="preserve"> evaluation of alternatives</w:t>
      </w:r>
      <w:r>
        <w:rPr>
          <w:rFonts w:ascii="Bookman Old Style" w:hAnsi="Bookman Old Style"/>
          <w:i/>
          <w:spacing w:val="-3"/>
          <w:sz w:val="24"/>
          <w:szCs w:val="24"/>
          <w:lang w:val="en-GB"/>
        </w:rPr>
        <w:t>,</w:t>
      </w:r>
      <w:r w:rsidRPr="00557E96">
        <w:rPr>
          <w:rFonts w:ascii="Bookman Old Style" w:hAnsi="Bookman Old Style"/>
          <w:i/>
          <w:spacing w:val="-3"/>
          <w:sz w:val="24"/>
          <w:szCs w:val="24"/>
          <w:lang w:val="en-GB"/>
        </w:rPr>
        <w:t xml:space="preserve"> selection and implementation of the chosen alternative</w:t>
      </w:r>
      <w:r>
        <w:rPr>
          <w:rFonts w:ascii="Bookman Old Style" w:hAnsi="Bookman Old Style"/>
          <w:i/>
          <w:spacing w:val="-3"/>
          <w:sz w:val="24"/>
          <w:szCs w:val="24"/>
          <w:lang w:val="en-GB"/>
        </w:rPr>
        <w:t>,</w:t>
      </w:r>
      <w:r w:rsidRPr="00557E96">
        <w:rPr>
          <w:rFonts w:ascii="Bookman Old Style" w:hAnsi="Bookman Old Style"/>
          <w:i/>
          <w:spacing w:val="-3"/>
          <w:sz w:val="24"/>
          <w:szCs w:val="24"/>
          <w:lang w:val="en-GB"/>
        </w:rPr>
        <w:t xml:space="preserve"> and follow-up to determine effectiveness of the decision. </w:t>
      </w:r>
    </w:p>
    <w:p w:rsidR="00356BB9" w:rsidRPr="00E01B16" w:rsidRDefault="00356BB9" w:rsidP="008B0E86">
      <w:pPr>
        <w:rPr>
          <w:b/>
          <w:szCs w:val="24"/>
        </w:rPr>
      </w:pPr>
    </w:p>
    <w:p w:rsidR="00356BB9" w:rsidRPr="00AD7886" w:rsidRDefault="00356BB9" w:rsidP="008B0E86">
      <w:pPr>
        <w:rPr>
          <w:b/>
          <w:sz w:val="28"/>
          <w:szCs w:val="28"/>
        </w:rPr>
      </w:pPr>
      <w:r>
        <w:rPr>
          <w:b/>
          <w:sz w:val="28"/>
          <w:szCs w:val="28"/>
        </w:rPr>
        <w:br w:type="page"/>
      </w:r>
      <w:r w:rsidRPr="00AD7886">
        <w:rPr>
          <w:b/>
          <w:sz w:val="28"/>
          <w:szCs w:val="28"/>
        </w:rPr>
        <w:lastRenderedPageBreak/>
        <w:t xml:space="preserve">Learning </w:t>
      </w:r>
      <w:r>
        <w:rPr>
          <w:b/>
          <w:sz w:val="28"/>
          <w:szCs w:val="28"/>
        </w:rPr>
        <w:t>Objective</w:t>
      </w:r>
      <w:r w:rsidRPr="00AD7886">
        <w:rPr>
          <w:b/>
          <w:sz w:val="28"/>
          <w:szCs w:val="28"/>
        </w:rPr>
        <w:t xml:space="preserve"> 6: </w:t>
      </w:r>
      <w:r w:rsidR="0092111B" w:rsidRPr="0092111B">
        <w:rPr>
          <w:b/>
          <w:sz w:val="28"/>
          <w:szCs w:val="28"/>
        </w:rPr>
        <w:t>Evaluate managers as leaders.</w:t>
      </w:r>
    </w:p>
    <w:p w:rsidR="00356BB9" w:rsidRPr="00397AFA" w:rsidRDefault="00356BB9" w:rsidP="008B0E86">
      <w:pPr>
        <w:pStyle w:val="Sumtext"/>
        <w:widowControl w:val="0"/>
        <w:spacing w:line="240" w:lineRule="auto"/>
        <w:jc w:val="left"/>
        <w:rPr>
          <w:rFonts w:ascii="Bookman Old Style" w:hAnsi="Bookman Old Style"/>
          <w:i/>
          <w:sz w:val="24"/>
          <w:szCs w:val="24"/>
        </w:rPr>
      </w:pPr>
      <w:r>
        <w:rPr>
          <w:rFonts w:ascii="Bookman Old Style" w:hAnsi="Bookman Old Style"/>
          <w:i/>
          <w:sz w:val="24"/>
          <w:szCs w:val="24"/>
        </w:rPr>
        <w:tab/>
      </w:r>
      <w:r w:rsidRPr="00397AFA">
        <w:rPr>
          <w:rFonts w:ascii="Bookman Old Style" w:hAnsi="Bookman Old Style"/>
          <w:i/>
          <w:sz w:val="24"/>
          <w:szCs w:val="24"/>
        </w:rPr>
        <w:t xml:space="preserve">Leadership is the act of motivating others to achieve certain goals. The basic leadership styles are autocratic, democratic, and free-rein leadership. The best leadership style depends on three elements: the leader, the followers, and the situation. </w:t>
      </w:r>
    </w:p>
    <w:p w:rsidR="00356BB9" w:rsidRDefault="00356BB9" w:rsidP="008B0E86">
      <w:pPr>
        <w:rPr>
          <w:b/>
          <w:sz w:val="28"/>
          <w:szCs w:val="28"/>
        </w:rPr>
      </w:pPr>
    </w:p>
    <w:p w:rsidR="00356BB9" w:rsidRDefault="00356BB9" w:rsidP="008B0E86">
      <w:pPr>
        <w:rPr>
          <w:b/>
          <w:sz w:val="28"/>
          <w:szCs w:val="28"/>
        </w:rPr>
      </w:pPr>
      <w:r w:rsidRPr="00E01B16">
        <w:rPr>
          <w:b/>
          <w:sz w:val="28"/>
          <w:szCs w:val="28"/>
        </w:rPr>
        <w:t>Annotated Lecture Outline</w:t>
      </w:r>
    </w:p>
    <w:p w:rsidR="00356BB9" w:rsidRPr="00E01B16" w:rsidRDefault="00356BB9" w:rsidP="008B0E86">
      <w:pPr>
        <w:jc w:val="center"/>
        <w:rPr>
          <w:szCs w:val="24"/>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0"/>
        <w:gridCol w:w="2610"/>
      </w:tblGrid>
      <w:tr w:rsidR="00356BB9" w:rsidRPr="007E33BE">
        <w:tc>
          <w:tcPr>
            <w:tcW w:w="6390" w:type="dxa"/>
          </w:tcPr>
          <w:p w:rsidR="00356BB9" w:rsidRPr="007E33BE" w:rsidRDefault="00356BB9" w:rsidP="008B0E86">
            <w:pPr>
              <w:pStyle w:val="H1"/>
              <w:keepNext w:val="0"/>
              <w:keepLines w:val="0"/>
              <w:spacing w:before="0" w:after="0" w:line="360" w:lineRule="auto"/>
              <w:rPr>
                <w:rFonts w:ascii="Bookman Old Style" w:hAnsi="Bookman Old Style"/>
                <w:b/>
                <w:i/>
                <w:caps w:val="0"/>
                <w:color w:val="000000"/>
                <w:sz w:val="24"/>
                <w:szCs w:val="24"/>
              </w:rPr>
            </w:pPr>
            <w:r w:rsidRPr="007E33BE">
              <w:rPr>
                <w:rFonts w:ascii="Bookman Old Style" w:hAnsi="Bookman Old Style"/>
                <w:b/>
                <w:i/>
                <w:caps w:val="0"/>
                <w:color w:val="000000"/>
                <w:sz w:val="24"/>
                <w:szCs w:val="24"/>
              </w:rPr>
              <w:t>MANAGERS AS LEADERS</w:t>
            </w:r>
          </w:p>
        </w:tc>
        <w:tc>
          <w:tcPr>
            <w:tcW w:w="2610" w:type="dxa"/>
          </w:tcPr>
          <w:p w:rsidR="00356BB9" w:rsidRPr="007E33BE" w:rsidRDefault="00356BB9" w:rsidP="008B0E86">
            <w:pPr>
              <w:rPr>
                <w:szCs w:val="24"/>
              </w:rPr>
            </w:pPr>
            <w:r w:rsidRPr="00142C76">
              <w:rPr>
                <w:szCs w:val="24"/>
              </w:rPr>
              <w:t>PowerPoint Slide 1</w:t>
            </w:r>
            <w:r w:rsidR="007A5473">
              <w:rPr>
                <w:szCs w:val="24"/>
              </w:rPr>
              <w:t>7</w:t>
            </w:r>
          </w:p>
        </w:tc>
      </w:tr>
      <w:tr w:rsidR="00356BB9" w:rsidRPr="007E33BE">
        <w:tc>
          <w:tcPr>
            <w:tcW w:w="6390" w:type="dxa"/>
          </w:tcPr>
          <w:p w:rsidR="00356BB9" w:rsidRPr="007E33BE" w:rsidRDefault="00133794" w:rsidP="008B0E86">
            <w:pPr>
              <w:numPr>
                <w:ilvl w:val="1"/>
                <w:numId w:val="7"/>
              </w:numPr>
              <w:spacing w:after="240"/>
              <w:rPr>
                <w:szCs w:val="24"/>
              </w:rPr>
            </w:pPr>
            <w:r w:rsidRPr="00133794">
              <w:rPr>
                <w:i/>
                <w:szCs w:val="24"/>
                <w:u w:val="single"/>
              </w:rPr>
              <w:t>Leadership</w:t>
            </w:r>
            <w:r w:rsidR="00356BB9" w:rsidRPr="007E33BE">
              <w:rPr>
                <w:szCs w:val="24"/>
              </w:rPr>
              <w:t xml:space="preserve"> </w:t>
            </w:r>
            <w:r w:rsidR="00356BB9">
              <w:rPr>
                <w:szCs w:val="24"/>
              </w:rPr>
              <w:t xml:space="preserve">is the </w:t>
            </w:r>
            <w:r w:rsidR="00356BB9" w:rsidRPr="00724A2F">
              <w:rPr>
                <w:spacing w:val="-4"/>
                <w:szCs w:val="24"/>
              </w:rPr>
              <w:t>ability to direct or inspire people to attain certain goals.</w:t>
            </w:r>
          </w:p>
        </w:tc>
        <w:tc>
          <w:tcPr>
            <w:tcW w:w="2610" w:type="dxa"/>
          </w:tcPr>
          <w:p w:rsidR="00356BB9" w:rsidRPr="000F634F" w:rsidRDefault="00356BB9" w:rsidP="008B0E86">
            <w:pPr>
              <w:spacing w:after="240"/>
              <w:rPr>
                <w:szCs w:val="24"/>
              </w:rPr>
            </w:pPr>
          </w:p>
        </w:tc>
      </w:tr>
      <w:tr w:rsidR="00356BB9" w:rsidRPr="007E33BE">
        <w:tc>
          <w:tcPr>
            <w:tcW w:w="6390" w:type="dxa"/>
          </w:tcPr>
          <w:p w:rsidR="00356BB9" w:rsidRPr="007E33BE" w:rsidRDefault="00356BB9" w:rsidP="008B0E86">
            <w:pPr>
              <w:numPr>
                <w:ilvl w:val="1"/>
                <w:numId w:val="7"/>
              </w:numPr>
              <w:spacing w:after="240"/>
              <w:rPr>
                <w:szCs w:val="24"/>
              </w:rPr>
            </w:pPr>
            <w:r w:rsidRPr="007E33BE">
              <w:rPr>
                <w:szCs w:val="24"/>
              </w:rPr>
              <w:t>Leaders do not always share the same qualities, but three traits are often mentioned—empathy, self-awareness, and objectivity.</w:t>
            </w:r>
          </w:p>
        </w:tc>
        <w:tc>
          <w:tcPr>
            <w:tcW w:w="2610" w:type="dxa"/>
          </w:tcPr>
          <w:p w:rsidR="00356BB9" w:rsidRPr="00511FA8" w:rsidRDefault="00356BB9" w:rsidP="008B0E86">
            <w:pPr>
              <w:spacing w:after="240"/>
              <w:rPr>
                <w:i/>
                <w:szCs w:val="24"/>
              </w:rPr>
            </w:pPr>
          </w:p>
        </w:tc>
      </w:tr>
      <w:tr w:rsidR="00356BB9" w:rsidRPr="007E33BE">
        <w:tc>
          <w:tcPr>
            <w:tcW w:w="6390" w:type="dxa"/>
          </w:tcPr>
          <w:p w:rsidR="00356BB9" w:rsidRPr="007E33BE" w:rsidRDefault="00356BB9" w:rsidP="008B0E86">
            <w:pPr>
              <w:numPr>
                <w:ilvl w:val="1"/>
                <w:numId w:val="7"/>
              </w:numPr>
              <w:spacing w:after="240"/>
              <w:rPr>
                <w:szCs w:val="24"/>
              </w:rPr>
            </w:pPr>
            <w:r w:rsidRPr="00724A2F">
              <w:rPr>
                <w:spacing w:val="2"/>
                <w:szCs w:val="24"/>
              </w:rPr>
              <w:t>Many leaders share other traits—courage, passion, commitment, innovation, and flexibility, to name a few.</w:t>
            </w:r>
          </w:p>
        </w:tc>
        <w:tc>
          <w:tcPr>
            <w:tcW w:w="2610" w:type="dxa"/>
          </w:tcPr>
          <w:p w:rsidR="00356BB9" w:rsidRPr="007E33BE" w:rsidRDefault="00356BB9" w:rsidP="008B0E86">
            <w:pPr>
              <w:spacing w:after="240"/>
              <w:rPr>
                <w:szCs w:val="24"/>
              </w:rPr>
            </w:pPr>
            <w:r>
              <w:rPr>
                <w:i/>
                <w:szCs w:val="24"/>
                <w:u w:val="single"/>
              </w:rPr>
              <w:t>Lecture Enhancer:</w:t>
            </w:r>
            <w:r>
              <w:rPr>
                <w:i/>
                <w:szCs w:val="24"/>
              </w:rPr>
              <w:t xml:space="preserve"> Are there additional traits that you feel should be listed here? Why?</w:t>
            </w:r>
          </w:p>
        </w:tc>
      </w:tr>
      <w:tr w:rsidR="00356BB9" w:rsidRPr="007E33BE">
        <w:tc>
          <w:tcPr>
            <w:tcW w:w="6390" w:type="dxa"/>
          </w:tcPr>
          <w:p w:rsidR="00356BB9" w:rsidRPr="007E33BE" w:rsidRDefault="00356BB9" w:rsidP="008B0E86">
            <w:pPr>
              <w:numPr>
                <w:ilvl w:val="1"/>
                <w:numId w:val="7"/>
              </w:numPr>
              <w:spacing w:after="240"/>
              <w:rPr>
                <w:szCs w:val="24"/>
              </w:rPr>
            </w:pPr>
            <w:r w:rsidRPr="007E33BE">
              <w:rPr>
                <w:szCs w:val="24"/>
              </w:rPr>
              <w:t>Leadership involves the use of influence or power which comes from:</w:t>
            </w:r>
          </w:p>
        </w:tc>
        <w:tc>
          <w:tcPr>
            <w:tcW w:w="2610" w:type="dxa"/>
          </w:tcPr>
          <w:p w:rsidR="00356BB9" w:rsidRPr="00511FA8" w:rsidRDefault="00356BB9" w:rsidP="008B0E86">
            <w:pPr>
              <w:spacing w:after="240"/>
              <w:rPr>
                <w:i/>
                <w:szCs w:val="24"/>
              </w:rPr>
            </w:pPr>
            <w:r>
              <w:rPr>
                <w:i/>
                <w:szCs w:val="24"/>
                <w:u w:val="single"/>
              </w:rPr>
              <w:t xml:space="preserve">Lecture Enhancer: </w:t>
            </w:r>
            <w:r>
              <w:rPr>
                <w:i/>
                <w:szCs w:val="24"/>
              </w:rPr>
              <w:t>What might be the effects on a leader’s power if he or she lacks one of these factors?</w:t>
            </w:r>
          </w:p>
        </w:tc>
      </w:tr>
      <w:tr w:rsidR="00356BB9" w:rsidRPr="007E33BE">
        <w:tc>
          <w:tcPr>
            <w:tcW w:w="6390" w:type="dxa"/>
          </w:tcPr>
          <w:p w:rsidR="00356BB9" w:rsidRPr="007E33BE" w:rsidRDefault="00356BB9" w:rsidP="008B0E86">
            <w:pPr>
              <w:numPr>
                <w:ilvl w:val="2"/>
                <w:numId w:val="7"/>
              </w:numPr>
              <w:spacing w:after="240"/>
              <w:rPr>
                <w:szCs w:val="24"/>
              </w:rPr>
            </w:pPr>
            <w:r w:rsidRPr="007E33BE">
              <w:rPr>
                <w:szCs w:val="24"/>
              </w:rPr>
              <w:t>position in the organization</w:t>
            </w:r>
          </w:p>
        </w:tc>
        <w:tc>
          <w:tcPr>
            <w:tcW w:w="2610" w:type="dxa"/>
          </w:tcPr>
          <w:p w:rsidR="00356BB9" w:rsidRPr="007E33BE" w:rsidRDefault="00356BB9" w:rsidP="008B0E86">
            <w:pPr>
              <w:spacing w:after="240"/>
              <w:rPr>
                <w:szCs w:val="24"/>
              </w:rPr>
            </w:pPr>
          </w:p>
        </w:tc>
      </w:tr>
      <w:tr w:rsidR="00356BB9" w:rsidRPr="007E33BE">
        <w:tc>
          <w:tcPr>
            <w:tcW w:w="6390" w:type="dxa"/>
          </w:tcPr>
          <w:p w:rsidR="00356BB9" w:rsidRPr="007E33BE" w:rsidRDefault="00356BB9" w:rsidP="008B0E86">
            <w:pPr>
              <w:numPr>
                <w:ilvl w:val="2"/>
                <w:numId w:val="7"/>
              </w:numPr>
              <w:spacing w:after="240"/>
              <w:rPr>
                <w:szCs w:val="24"/>
              </w:rPr>
            </w:pPr>
            <w:r w:rsidRPr="007E33BE">
              <w:rPr>
                <w:szCs w:val="24"/>
              </w:rPr>
              <w:t>expertise and experience</w:t>
            </w:r>
          </w:p>
        </w:tc>
        <w:tc>
          <w:tcPr>
            <w:tcW w:w="2610" w:type="dxa"/>
          </w:tcPr>
          <w:p w:rsidR="00356BB9" w:rsidRPr="007E33BE" w:rsidRDefault="00356BB9" w:rsidP="008B0E86">
            <w:pPr>
              <w:spacing w:after="240"/>
              <w:rPr>
                <w:szCs w:val="24"/>
              </w:rPr>
            </w:pPr>
          </w:p>
        </w:tc>
      </w:tr>
      <w:tr w:rsidR="00356BB9" w:rsidRPr="007E33BE">
        <w:tc>
          <w:tcPr>
            <w:tcW w:w="6390" w:type="dxa"/>
          </w:tcPr>
          <w:p w:rsidR="00356BB9" w:rsidRPr="007E33BE" w:rsidRDefault="00356BB9" w:rsidP="008B0E86">
            <w:pPr>
              <w:numPr>
                <w:ilvl w:val="2"/>
                <w:numId w:val="7"/>
              </w:numPr>
              <w:spacing w:after="240"/>
              <w:rPr>
                <w:szCs w:val="24"/>
              </w:rPr>
            </w:pPr>
            <w:proofErr w:type="gramStart"/>
            <w:r w:rsidRPr="007E33BE">
              <w:rPr>
                <w:szCs w:val="24"/>
              </w:rPr>
              <w:t>positive</w:t>
            </w:r>
            <w:proofErr w:type="gramEnd"/>
            <w:r w:rsidRPr="007E33BE">
              <w:rPr>
                <w:szCs w:val="24"/>
              </w:rPr>
              <w:t xml:space="preserve"> personality and traits.</w:t>
            </w:r>
          </w:p>
        </w:tc>
        <w:tc>
          <w:tcPr>
            <w:tcW w:w="2610" w:type="dxa"/>
          </w:tcPr>
          <w:p w:rsidR="00356BB9" w:rsidRPr="007E33BE" w:rsidRDefault="00356BB9" w:rsidP="008B0E86">
            <w:pPr>
              <w:spacing w:after="240"/>
              <w:rPr>
                <w:szCs w:val="24"/>
              </w:rPr>
            </w:pPr>
          </w:p>
        </w:tc>
      </w:tr>
      <w:tr w:rsidR="00356BB9" w:rsidRPr="007E33BE">
        <w:tc>
          <w:tcPr>
            <w:tcW w:w="6390" w:type="dxa"/>
          </w:tcPr>
          <w:p w:rsidR="00356BB9" w:rsidRPr="007E33BE" w:rsidRDefault="00356BB9" w:rsidP="008B0E86">
            <w:pPr>
              <w:numPr>
                <w:ilvl w:val="1"/>
                <w:numId w:val="7"/>
              </w:numPr>
              <w:spacing w:after="240"/>
              <w:rPr>
                <w:szCs w:val="24"/>
              </w:rPr>
            </w:pPr>
            <w:r w:rsidRPr="00724A2F">
              <w:rPr>
                <w:szCs w:val="24"/>
              </w:rPr>
              <w:t xml:space="preserve">Admiration, inspiration, and motivation are especially important </w:t>
            </w:r>
            <w:r>
              <w:rPr>
                <w:szCs w:val="24"/>
              </w:rPr>
              <w:t xml:space="preserve">qualities for a leader to have </w:t>
            </w:r>
            <w:r w:rsidRPr="00724A2F">
              <w:rPr>
                <w:szCs w:val="24"/>
              </w:rPr>
              <w:t xml:space="preserve">during difficult economic times, or when </w:t>
            </w:r>
            <w:r>
              <w:rPr>
                <w:szCs w:val="24"/>
              </w:rPr>
              <w:t>making</w:t>
            </w:r>
            <w:r w:rsidRPr="00724A2F">
              <w:rPr>
                <w:szCs w:val="24"/>
              </w:rPr>
              <w:t xml:space="preserve"> tough decisions for the company. </w:t>
            </w:r>
          </w:p>
        </w:tc>
        <w:tc>
          <w:tcPr>
            <w:tcW w:w="2610" w:type="dxa"/>
          </w:tcPr>
          <w:p w:rsidR="00356BB9" w:rsidRPr="00DF309C" w:rsidRDefault="00356BB9" w:rsidP="008B0E86">
            <w:pPr>
              <w:pStyle w:val="Boxtext1"/>
              <w:widowControl w:val="0"/>
              <w:spacing w:line="240" w:lineRule="auto"/>
              <w:jc w:val="left"/>
              <w:rPr>
                <w:rFonts w:ascii="Bookman Old Style" w:hAnsi="Bookman Old Style" w:cs="Arial"/>
                <w:b/>
                <w:bCs/>
                <w:sz w:val="24"/>
                <w:szCs w:val="24"/>
                <w:u w:val="single"/>
              </w:rPr>
            </w:pPr>
            <w:r w:rsidRPr="00DF309C">
              <w:rPr>
                <w:rFonts w:ascii="Bookman Old Style" w:hAnsi="Bookman Old Style" w:cs="Arial"/>
                <w:b/>
                <w:bCs/>
                <w:sz w:val="24"/>
                <w:szCs w:val="24"/>
                <w:u w:val="single"/>
              </w:rPr>
              <w:t>Hit &amp; Miss</w:t>
            </w:r>
            <w:r>
              <w:rPr>
                <w:rFonts w:ascii="Bookman Old Style" w:hAnsi="Bookman Old Style" w:cs="Arial"/>
                <w:b/>
                <w:bCs/>
                <w:sz w:val="24"/>
                <w:szCs w:val="24"/>
                <w:u w:val="single"/>
              </w:rPr>
              <w:t>:</w:t>
            </w:r>
          </w:p>
          <w:p w:rsidR="00356BB9" w:rsidRPr="007E33BE" w:rsidRDefault="007A5473" w:rsidP="008B0E86">
            <w:pPr>
              <w:spacing w:after="240"/>
              <w:rPr>
                <w:szCs w:val="24"/>
              </w:rPr>
            </w:pPr>
            <w:r w:rsidRPr="007A5473">
              <w:rPr>
                <w:rFonts w:cs="Arial"/>
                <w:b/>
                <w:bCs/>
                <w:szCs w:val="24"/>
              </w:rPr>
              <w:t>IBM’s First Female CEO Says Hello</w:t>
            </w:r>
          </w:p>
        </w:tc>
      </w:tr>
    </w:tbl>
    <w:p w:rsidR="00356BB9" w:rsidRDefault="00356BB9">
      <w:r>
        <w:br w:type="page"/>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0"/>
        <w:gridCol w:w="2610"/>
      </w:tblGrid>
      <w:tr w:rsidR="00356BB9" w:rsidRPr="007E33BE">
        <w:tc>
          <w:tcPr>
            <w:tcW w:w="6390" w:type="dxa"/>
          </w:tcPr>
          <w:p w:rsidR="00356BB9" w:rsidRPr="000F634F" w:rsidRDefault="00356BB9" w:rsidP="008B0E86">
            <w:pPr>
              <w:numPr>
                <w:ilvl w:val="0"/>
                <w:numId w:val="21"/>
              </w:numPr>
              <w:spacing w:after="240"/>
              <w:rPr>
                <w:b/>
                <w:szCs w:val="24"/>
              </w:rPr>
            </w:pPr>
            <w:r>
              <w:rPr>
                <w:b/>
                <w:szCs w:val="24"/>
              </w:rPr>
              <w:t>Leadership S</w:t>
            </w:r>
            <w:r w:rsidRPr="007E33BE">
              <w:rPr>
                <w:b/>
                <w:szCs w:val="24"/>
              </w:rPr>
              <w:t>tyles</w:t>
            </w:r>
          </w:p>
        </w:tc>
        <w:tc>
          <w:tcPr>
            <w:tcW w:w="2610" w:type="dxa"/>
          </w:tcPr>
          <w:p w:rsidR="00356BB9" w:rsidRPr="007E33BE" w:rsidRDefault="00356BB9" w:rsidP="008B0E86">
            <w:pPr>
              <w:spacing w:after="240"/>
              <w:rPr>
                <w:szCs w:val="24"/>
              </w:rPr>
            </w:pPr>
            <w:r w:rsidRPr="00142C76">
              <w:rPr>
                <w:szCs w:val="24"/>
              </w:rPr>
              <w:t>PowerPoint Slide 1</w:t>
            </w:r>
            <w:r w:rsidR="007A5473">
              <w:rPr>
                <w:szCs w:val="24"/>
              </w:rPr>
              <w:t>8</w:t>
            </w:r>
          </w:p>
        </w:tc>
      </w:tr>
      <w:tr w:rsidR="00356BB9" w:rsidRPr="007E33BE">
        <w:tc>
          <w:tcPr>
            <w:tcW w:w="6390" w:type="dxa"/>
          </w:tcPr>
          <w:p w:rsidR="00356BB9" w:rsidRPr="007E33BE" w:rsidRDefault="00356BB9" w:rsidP="008B0E86">
            <w:pPr>
              <w:numPr>
                <w:ilvl w:val="1"/>
                <w:numId w:val="21"/>
              </w:numPr>
              <w:spacing w:after="240"/>
              <w:rPr>
                <w:szCs w:val="24"/>
              </w:rPr>
            </w:pPr>
            <w:r w:rsidRPr="00724A2F">
              <w:rPr>
                <w:spacing w:val="-3"/>
                <w:szCs w:val="24"/>
              </w:rPr>
              <w:t>The way a person uses power to lead others determines his or her leadership style.</w:t>
            </w:r>
          </w:p>
        </w:tc>
        <w:tc>
          <w:tcPr>
            <w:tcW w:w="2610" w:type="dxa"/>
          </w:tcPr>
          <w:p w:rsidR="00356BB9" w:rsidRPr="007E33BE" w:rsidRDefault="00356BB9" w:rsidP="008B0E86">
            <w:pPr>
              <w:spacing w:after="240"/>
              <w:rPr>
                <w:szCs w:val="24"/>
              </w:rPr>
            </w:pPr>
          </w:p>
        </w:tc>
      </w:tr>
      <w:tr w:rsidR="00356BB9" w:rsidRPr="007E33BE">
        <w:tc>
          <w:tcPr>
            <w:tcW w:w="6390" w:type="dxa"/>
          </w:tcPr>
          <w:p w:rsidR="00356BB9" w:rsidRPr="00724A2F" w:rsidRDefault="00356BB9" w:rsidP="008B0E86">
            <w:pPr>
              <w:numPr>
                <w:ilvl w:val="1"/>
                <w:numId w:val="21"/>
              </w:numPr>
              <w:spacing w:after="240"/>
              <w:rPr>
                <w:spacing w:val="-3"/>
                <w:szCs w:val="24"/>
              </w:rPr>
            </w:pPr>
            <w:r w:rsidRPr="00724A2F">
              <w:rPr>
                <w:spacing w:val="-3"/>
                <w:szCs w:val="24"/>
              </w:rPr>
              <w:t>Leadership styles range along a continuum with autocratic leadership at one extreme end and free-rein leadership at the other.</w:t>
            </w:r>
          </w:p>
        </w:tc>
        <w:tc>
          <w:tcPr>
            <w:tcW w:w="2610" w:type="dxa"/>
          </w:tcPr>
          <w:p w:rsidR="00356BB9" w:rsidRPr="007E33BE" w:rsidRDefault="00356BB9" w:rsidP="008B0E86">
            <w:pPr>
              <w:spacing w:after="240"/>
              <w:rPr>
                <w:szCs w:val="24"/>
              </w:rPr>
            </w:pPr>
          </w:p>
        </w:tc>
      </w:tr>
      <w:tr w:rsidR="00356BB9" w:rsidRPr="007E33BE">
        <w:tc>
          <w:tcPr>
            <w:tcW w:w="6390" w:type="dxa"/>
          </w:tcPr>
          <w:p w:rsidR="00356BB9" w:rsidRPr="007E33BE" w:rsidRDefault="00356BB9" w:rsidP="008B0E86">
            <w:pPr>
              <w:numPr>
                <w:ilvl w:val="1"/>
                <w:numId w:val="21"/>
              </w:numPr>
              <w:spacing w:after="240"/>
              <w:rPr>
                <w:szCs w:val="24"/>
              </w:rPr>
            </w:pPr>
            <w:r w:rsidRPr="00552CF2">
              <w:rPr>
                <w:i/>
                <w:szCs w:val="24"/>
              </w:rPr>
              <w:t>Autocratic leadership</w:t>
            </w:r>
            <w:r w:rsidRPr="007E33BE">
              <w:rPr>
                <w:szCs w:val="24"/>
              </w:rPr>
              <w:t xml:space="preserve"> is centered on the boss.</w:t>
            </w:r>
          </w:p>
        </w:tc>
        <w:tc>
          <w:tcPr>
            <w:tcW w:w="2610" w:type="dxa"/>
          </w:tcPr>
          <w:p w:rsidR="00356BB9" w:rsidRPr="00511FA8" w:rsidRDefault="00356BB9" w:rsidP="00D37831">
            <w:pPr>
              <w:spacing w:after="240"/>
              <w:rPr>
                <w:i/>
                <w:szCs w:val="24"/>
              </w:rPr>
            </w:pPr>
            <w:r>
              <w:rPr>
                <w:i/>
                <w:szCs w:val="24"/>
                <w:u w:val="single"/>
              </w:rPr>
              <w:t>Lecture Enhancer:</w:t>
            </w:r>
            <w:r>
              <w:rPr>
                <w:i/>
                <w:szCs w:val="24"/>
              </w:rPr>
              <w:t xml:space="preserve"> Provide a hypothetical example of a decision made with autocratic leadership.</w:t>
            </w:r>
          </w:p>
        </w:tc>
      </w:tr>
      <w:tr w:rsidR="00356BB9" w:rsidRPr="007E33BE">
        <w:tc>
          <w:tcPr>
            <w:tcW w:w="6390" w:type="dxa"/>
          </w:tcPr>
          <w:p w:rsidR="00356BB9" w:rsidRPr="007E33BE" w:rsidRDefault="00356BB9" w:rsidP="008B0E86">
            <w:pPr>
              <w:numPr>
                <w:ilvl w:val="2"/>
                <w:numId w:val="21"/>
              </w:numPr>
              <w:spacing w:after="240"/>
              <w:rPr>
                <w:szCs w:val="24"/>
              </w:rPr>
            </w:pPr>
            <w:r>
              <w:rPr>
                <w:szCs w:val="24"/>
              </w:rPr>
              <w:t>Autocratic l</w:t>
            </w:r>
            <w:r w:rsidRPr="007E33BE">
              <w:rPr>
                <w:szCs w:val="24"/>
              </w:rPr>
              <w:t>eaders make decisions without consulting employees.</w:t>
            </w:r>
          </w:p>
        </w:tc>
        <w:tc>
          <w:tcPr>
            <w:tcW w:w="2610" w:type="dxa"/>
          </w:tcPr>
          <w:p w:rsidR="00356BB9" w:rsidRPr="007E33BE" w:rsidRDefault="00356BB9" w:rsidP="008B0E86">
            <w:pPr>
              <w:spacing w:after="240"/>
              <w:rPr>
                <w:szCs w:val="24"/>
              </w:rPr>
            </w:pPr>
          </w:p>
        </w:tc>
      </w:tr>
      <w:tr w:rsidR="00356BB9" w:rsidRPr="007E33BE">
        <w:tc>
          <w:tcPr>
            <w:tcW w:w="6390" w:type="dxa"/>
          </w:tcPr>
          <w:p w:rsidR="00356BB9" w:rsidRPr="007E33BE" w:rsidRDefault="00356BB9" w:rsidP="008B0E86">
            <w:pPr>
              <w:numPr>
                <w:ilvl w:val="2"/>
                <w:numId w:val="21"/>
              </w:numPr>
              <w:spacing w:after="240"/>
              <w:rPr>
                <w:szCs w:val="24"/>
              </w:rPr>
            </w:pPr>
            <w:r>
              <w:rPr>
                <w:spacing w:val="-3"/>
                <w:szCs w:val="24"/>
              </w:rPr>
              <w:t xml:space="preserve">Autocratic leaders </w:t>
            </w:r>
            <w:r w:rsidRPr="00724A2F">
              <w:rPr>
                <w:spacing w:val="-3"/>
                <w:szCs w:val="24"/>
              </w:rPr>
              <w:t>reach decisions, communicate them to subordinates, and expect automatic implementation.</w:t>
            </w:r>
          </w:p>
        </w:tc>
        <w:tc>
          <w:tcPr>
            <w:tcW w:w="2610" w:type="dxa"/>
          </w:tcPr>
          <w:p w:rsidR="00356BB9" w:rsidRPr="007E33BE" w:rsidRDefault="00356BB9" w:rsidP="008B0E86">
            <w:pPr>
              <w:spacing w:after="240"/>
              <w:rPr>
                <w:szCs w:val="24"/>
              </w:rPr>
            </w:pPr>
          </w:p>
        </w:tc>
      </w:tr>
      <w:tr w:rsidR="00356BB9" w:rsidRPr="007E33BE">
        <w:tc>
          <w:tcPr>
            <w:tcW w:w="6390" w:type="dxa"/>
          </w:tcPr>
          <w:p w:rsidR="00356BB9" w:rsidRPr="007E33BE" w:rsidRDefault="00356BB9" w:rsidP="008B0E86">
            <w:pPr>
              <w:numPr>
                <w:ilvl w:val="1"/>
                <w:numId w:val="21"/>
              </w:numPr>
              <w:spacing w:after="240"/>
              <w:rPr>
                <w:szCs w:val="24"/>
              </w:rPr>
            </w:pPr>
            <w:r w:rsidRPr="00552CF2">
              <w:rPr>
                <w:i/>
                <w:szCs w:val="24"/>
              </w:rPr>
              <w:t>Democratic leadership</w:t>
            </w:r>
            <w:r w:rsidRPr="007E33BE">
              <w:rPr>
                <w:szCs w:val="24"/>
              </w:rPr>
              <w:t xml:space="preserve"> </w:t>
            </w:r>
            <w:r w:rsidRPr="00724A2F">
              <w:rPr>
                <w:spacing w:val="-3"/>
                <w:szCs w:val="24"/>
              </w:rPr>
              <w:t xml:space="preserve">includes subordinates </w:t>
            </w:r>
            <w:r>
              <w:rPr>
                <w:spacing w:val="-3"/>
                <w:szCs w:val="24"/>
              </w:rPr>
              <w:t xml:space="preserve">in the decision-making process and </w:t>
            </w:r>
            <w:r w:rsidRPr="00724A2F">
              <w:rPr>
                <w:spacing w:val="-3"/>
                <w:szCs w:val="24"/>
              </w:rPr>
              <w:t>centers on employees’ contributions.</w:t>
            </w:r>
          </w:p>
        </w:tc>
        <w:tc>
          <w:tcPr>
            <w:tcW w:w="2610" w:type="dxa"/>
          </w:tcPr>
          <w:p w:rsidR="00356BB9" w:rsidRPr="007E33BE" w:rsidRDefault="00356BB9" w:rsidP="00D37831">
            <w:pPr>
              <w:spacing w:after="240"/>
              <w:rPr>
                <w:szCs w:val="24"/>
              </w:rPr>
            </w:pPr>
            <w:r>
              <w:rPr>
                <w:i/>
                <w:szCs w:val="24"/>
                <w:u w:val="single"/>
              </w:rPr>
              <w:t>Lecture Enhancer:</w:t>
            </w:r>
            <w:r>
              <w:rPr>
                <w:i/>
                <w:szCs w:val="24"/>
              </w:rPr>
              <w:t xml:space="preserve"> Provide a hypothetical example of a decision made with democratic leadership.</w:t>
            </w:r>
          </w:p>
        </w:tc>
      </w:tr>
      <w:tr w:rsidR="00356BB9" w:rsidRPr="007E33BE">
        <w:tc>
          <w:tcPr>
            <w:tcW w:w="6390" w:type="dxa"/>
          </w:tcPr>
          <w:p w:rsidR="00356BB9" w:rsidRPr="007E33BE" w:rsidRDefault="00356BB9" w:rsidP="008B0E86">
            <w:pPr>
              <w:numPr>
                <w:ilvl w:val="2"/>
                <w:numId w:val="21"/>
              </w:numPr>
              <w:spacing w:after="240"/>
              <w:rPr>
                <w:szCs w:val="24"/>
              </w:rPr>
            </w:pPr>
            <w:r w:rsidRPr="00724A2F">
              <w:rPr>
                <w:spacing w:val="-3"/>
                <w:szCs w:val="24"/>
              </w:rPr>
              <w:t>Democratic leaders delegate assignments, ask employees for suggestions, and encourage participation.</w:t>
            </w:r>
          </w:p>
        </w:tc>
        <w:tc>
          <w:tcPr>
            <w:tcW w:w="2610" w:type="dxa"/>
          </w:tcPr>
          <w:p w:rsidR="00356BB9" w:rsidRPr="007E33BE" w:rsidRDefault="00356BB9" w:rsidP="008B0E86">
            <w:pPr>
              <w:spacing w:after="240"/>
              <w:rPr>
                <w:szCs w:val="24"/>
              </w:rPr>
            </w:pPr>
          </w:p>
        </w:tc>
      </w:tr>
      <w:tr w:rsidR="00356BB9" w:rsidRPr="007E33BE">
        <w:tc>
          <w:tcPr>
            <w:tcW w:w="6390" w:type="dxa"/>
          </w:tcPr>
          <w:p w:rsidR="00356BB9" w:rsidRPr="007E33BE" w:rsidRDefault="00356BB9" w:rsidP="008B0E86">
            <w:pPr>
              <w:numPr>
                <w:ilvl w:val="2"/>
                <w:numId w:val="21"/>
              </w:numPr>
              <w:spacing w:after="240"/>
              <w:rPr>
                <w:szCs w:val="24"/>
              </w:rPr>
            </w:pPr>
            <w:r>
              <w:rPr>
                <w:szCs w:val="24"/>
              </w:rPr>
              <w:t>This leads to empowerment.</w:t>
            </w:r>
          </w:p>
        </w:tc>
        <w:tc>
          <w:tcPr>
            <w:tcW w:w="2610" w:type="dxa"/>
          </w:tcPr>
          <w:p w:rsidR="00356BB9" w:rsidRPr="007E33BE" w:rsidRDefault="00356BB9" w:rsidP="008B0E86">
            <w:pPr>
              <w:spacing w:after="240"/>
              <w:rPr>
                <w:szCs w:val="24"/>
              </w:rPr>
            </w:pPr>
          </w:p>
        </w:tc>
      </w:tr>
    </w:tbl>
    <w:p w:rsidR="00356BB9" w:rsidRDefault="00356BB9">
      <w:r>
        <w:br w:type="page"/>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0"/>
        <w:gridCol w:w="2610"/>
      </w:tblGrid>
      <w:tr w:rsidR="00356BB9" w:rsidRPr="007E33BE">
        <w:tc>
          <w:tcPr>
            <w:tcW w:w="6390" w:type="dxa"/>
          </w:tcPr>
          <w:p w:rsidR="00356BB9" w:rsidRPr="007E33BE" w:rsidRDefault="00133794" w:rsidP="00537422">
            <w:pPr>
              <w:numPr>
                <w:ilvl w:val="2"/>
                <w:numId w:val="21"/>
              </w:numPr>
              <w:spacing w:after="240"/>
              <w:rPr>
                <w:szCs w:val="24"/>
              </w:rPr>
            </w:pPr>
            <w:r w:rsidRPr="00133794">
              <w:rPr>
                <w:i/>
                <w:szCs w:val="24"/>
                <w:u w:val="single"/>
              </w:rPr>
              <w:t>Empowerment</w:t>
            </w:r>
            <w:r w:rsidR="00356BB9" w:rsidRPr="007E33BE">
              <w:rPr>
                <w:szCs w:val="24"/>
              </w:rPr>
              <w:t xml:space="preserve"> </w:t>
            </w:r>
            <w:r w:rsidR="00356BB9">
              <w:rPr>
                <w:szCs w:val="24"/>
              </w:rPr>
              <w:t xml:space="preserve">is </w:t>
            </w:r>
            <w:r w:rsidR="00356BB9" w:rsidRPr="00724A2F">
              <w:rPr>
                <w:szCs w:val="24"/>
              </w:rPr>
              <w:t>giving employees shared authority, responsibility, and decision making with their managers.</w:t>
            </w:r>
          </w:p>
        </w:tc>
        <w:tc>
          <w:tcPr>
            <w:tcW w:w="2610" w:type="dxa"/>
          </w:tcPr>
          <w:p w:rsidR="00356BB9" w:rsidRPr="007E33BE" w:rsidRDefault="00356BB9" w:rsidP="008B0E86">
            <w:pPr>
              <w:spacing w:after="240"/>
              <w:rPr>
                <w:szCs w:val="24"/>
              </w:rPr>
            </w:pPr>
          </w:p>
        </w:tc>
      </w:tr>
      <w:tr w:rsidR="00356BB9" w:rsidRPr="007E33BE">
        <w:tc>
          <w:tcPr>
            <w:tcW w:w="6390" w:type="dxa"/>
          </w:tcPr>
          <w:p w:rsidR="00356BB9" w:rsidRPr="007E33BE" w:rsidRDefault="00356BB9" w:rsidP="008B0E86">
            <w:pPr>
              <w:numPr>
                <w:ilvl w:val="1"/>
                <w:numId w:val="21"/>
              </w:numPr>
              <w:spacing w:after="240"/>
              <w:rPr>
                <w:szCs w:val="24"/>
              </w:rPr>
            </w:pPr>
            <w:r w:rsidRPr="00552CF2">
              <w:rPr>
                <w:i/>
                <w:szCs w:val="24"/>
              </w:rPr>
              <w:t>Free-rein leadership</w:t>
            </w:r>
            <w:r w:rsidRPr="007E33BE">
              <w:rPr>
                <w:szCs w:val="24"/>
              </w:rPr>
              <w:t xml:space="preserve"> is </w:t>
            </w:r>
            <w:r>
              <w:rPr>
                <w:szCs w:val="24"/>
              </w:rPr>
              <w:t>at the other end of the continuum from autocratic leadership.</w:t>
            </w:r>
          </w:p>
        </w:tc>
        <w:tc>
          <w:tcPr>
            <w:tcW w:w="2610" w:type="dxa"/>
          </w:tcPr>
          <w:p w:rsidR="00356BB9" w:rsidRPr="006330E3" w:rsidRDefault="00356BB9" w:rsidP="00D37831">
            <w:pPr>
              <w:spacing w:after="240"/>
              <w:rPr>
                <w:i/>
                <w:szCs w:val="24"/>
              </w:rPr>
            </w:pPr>
            <w:r>
              <w:rPr>
                <w:i/>
                <w:szCs w:val="24"/>
                <w:u w:val="single"/>
              </w:rPr>
              <w:t>Lecture Enhancer:</w:t>
            </w:r>
            <w:r>
              <w:rPr>
                <w:i/>
                <w:szCs w:val="24"/>
              </w:rPr>
              <w:t xml:space="preserve"> Provide a hypothetical example of a decision made with free-rein leadership.</w:t>
            </w:r>
          </w:p>
        </w:tc>
      </w:tr>
      <w:tr w:rsidR="00356BB9" w:rsidRPr="007E33BE">
        <w:tc>
          <w:tcPr>
            <w:tcW w:w="6390" w:type="dxa"/>
          </w:tcPr>
          <w:p w:rsidR="00356BB9" w:rsidRPr="007E33BE" w:rsidRDefault="00356BB9" w:rsidP="008B0E86">
            <w:pPr>
              <w:numPr>
                <w:ilvl w:val="2"/>
                <w:numId w:val="21"/>
              </w:numPr>
              <w:spacing w:after="240"/>
              <w:rPr>
                <w:szCs w:val="24"/>
              </w:rPr>
            </w:pPr>
            <w:r w:rsidRPr="00724A2F">
              <w:rPr>
                <w:szCs w:val="24"/>
              </w:rPr>
              <w:t>Free-rein leaders believe in minimal supervision.</w:t>
            </w:r>
          </w:p>
        </w:tc>
        <w:tc>
          <w:tcPr>
            <w:tcW w:w="2610" w:type="dxa"/>
          </w:tcPr>
          <w:p w:rsidR="00356BB9" w:rsidRPr="007E33BE" w:rsidRDefault="00356BB9" w:rsidP="008B0E86">
            <w:pPr>
              <w:spacing w:after="240"/>
              <w:rPr>
                <w:szCs w:val="24"/>
              </w:rPr>
            </w:pPr>
          </w:p>
        </w:tc>
      </w:tr>
      <w:tr w:rsidR="00356BB9" w:rsidRPr="007E33BE">
        <w:tc>
          <w:tcPr>
            <w:tcW w:w="6390" w:type="dxa"/>
          </w:tcPr>
          <w:p w:rsidR="00356BB9" w:rsidRPr="007E33BE" w:rsidRDefault="00356BB9" w:rsidP="008B0E86">
            <w:pPr>
              <w:numPr>
                <w:ilvl w:val="2"/>
                <w:numId w:val="21"/>
              </w:numPr>
              <w:spacing w:after="240"/>
              <w:rPr>
                <w:szCs w:val="24"/>
              </w:rPr>
            </w:pPr>
            <w:r w:rsidRPr="00724A2F">
              <w:rPr>
                <w:szCs w:val="24"/>
              </w:rPr>
              <w:t xml:space="preserve">They allow subordinates to make most of their own decisions. </w:t>
            </w:r>
          </w:p>
        </w:tc>
        <w:tc>
          <w:tcPr>
            <w:tcW w:w="2610" w:type="dxa"/>
          </w:tcPr>
          <w:p w:rsidR="00356BB9" w:rsidRPr="007E33BE" w:rsidRDefault="00356BB9" w:rsidP="008B0E86">
            <w:pPr>
              <w:spacing w:after="240"/>
              <w:rPr>
                <w:szCs w:val="24"/>
              </w:rPr>
            </w:pPr>
          </w:p>
        </w:tc>
      </w:tr>
      <w:tr w:rsidR="00356BB9" w:rsidRPr="007E33BE">
        <w:tc>
          <w:tcPr>
            <w:tcW w:w="6390" w:type="dxa"/>
          </w:tcPr>
          <w:p w:rsidR="00356BB9" w:rsidRPr="00724A2F" w:rsidRDefault="00356BB9" w:rsidP="008B0E86">
            <w:pPr>
              <w:numPr>
                <w:ilvl w:val="2"/>
                <w:numId w:val="21"/>
              </w:numPr>
              <w:spacing w:after="240"/>
              <w:rPr>
                <w:szCs w:val="24"/>
              </w:rPr>
            </w:pPr>
            <w:r w:rsidRPr="00724A2F">
              <w:rPr>
                <w:szCs w:val="24"/>
              </w:rPr>
              <w:t>Free-rein leaders communicate with employees frequently</w:t>
            </w:r>
            <w:r>
              <w:rPr>
                <w:szCs w:val="24"/>
              </w:rPr>
              <w:t>.</w:t>
            </w:r>
            <w:r w:rsidRPr="00724A2F">
              <w:rPr>
                <w:szCs w:val="24"/>
              </w:rPr>
              <w:t xml:space="preserve"> </w:t>
            </w:r>
          </w:p>
        </w:tc>
        <w:tc>
          <w:tcPr>
            <w:tcW w:w="2610" w:type="dxa"/>
          </w:tcPr>
          <w:p w:rsidR="00356BB9" w:rsidRPr="007E33BE" w:rsidRDefault="00356BB9" w:rsidP="008B0E86">
            <w:pPr>
              <w:spacing w:after="240"/>
              <w:rPr>
                <w:szCs w:val="24"/>
              </w:rPr>
            </w:pPr>
          </w:p>
        </w:tc>
      </w:tr>
      <w:tr w:rsidR="00356BB9" w:rsidRPr="007E33BE">
        <w:tc>
          <w:tcPr>
            <w:tcW w:w="6390" w:type="dxa"/>
          </w:tcPr>
          <w:p w:rsidR="00356BB9" w:rsidRPr="000F634F" w:rsidRDefault="00356BB9" w:rsidP="008B0E86">
            <w:pPr>
              <w:numPr>
                <w:ilvl w:val="0"/>
                <w:numId w:val="21"/>
              </w:numPr>
              <w:spacing w:after="240"/>
              <w:rPr>
                <w:b/>
                <w:szCs w:val="24"/>
              </w:rPr>
            </w:pPr>
            <w:r>
              <w:rPr>
                <w:b/>
                <w:szCs w:val="24"/>
              </w:rPr>
              <w:t>Which Leadership Style Is Best?</w:t>
            </w:r>
          </w:p>
        </w:tc>
        <w:tc>
          <w:tcPr>
            <w:tcW w:w="2610" w:type="dxa"/>
          </w:tcPr>
          <w:p w:rsidR="00356BB9" w:rsidRPr="006330E3" w:rsidRDefault="00356BB9" w:rsidP="008B0E86">
            <w:pPr>
              <w:spacing w:after="240"/>
              <w:rPr>
                <w:i/>
                <w:szCs w:val="24"/>
                <w:u w:val="single"/>
              </w:rPr>
            </w:pPr>
            <w:r>
              <w:rPr>
                <w:i/>
                <w:szCs w:val="24"/>
                <w:u w:val="single"/>
              </w:rPr>
              <w:t>Lecture Enhancer:</w:t>
            </w:r>
            <w:r>
              <w:rPr>
                <w:i/>
                <w:szCs w:val="24"/>
              </w:rPr>
              <w:t xml:space="preserve"> Which leadership style would you prefer to work under? Why?</w:t>
            </w:r>
          </w:p>
        </w:tc>
      </w:tr>
      <w:tr w:rsidR="00356BB9" w:rsidRPr="007E33BE">
        <w:tc>
          <w:tcPr>
            <w:tcW w:w="6390" w:type="dxa"/>
          </w:tcPr>
          <w:p w:rsidR="00356BB9" w:rsidRPr="007E33BE" w:rsidRDefault="00356BB9" w:rsidP="008B0E86">
            <w:pPr>
              <w:numPr>
                <w:ilvl w:val="1"/>
                <w:numId w:val="21"/>
              </w:numPr>
              <w:spacing w:after="240"/>
              <w:rPr>
                <w:szCs w:val="24"/>
              </w:rPr>
            </w:pPr>
            <w:r>
              <w:rPr>
                <w:szCs w:val="24"/>
              </w:rPr>
              <w:t>No leadership style is best for every firm in every situation.</w:t>
            </w:r>
          </w:p>
        </w:tc>
        <w:tc>
          <w:tcPr>
            <w:tcW w:w="2610" w:type="dxa"/>
          </w:tcPr>
          <w:p w:rsidR="00356BB9" w:rsidRPr="007E33BE" w:rsidRDefault="00356BB9" w:rsidP="008B0E86">
            <w:pPr>
              <w:spacing w:after="240"/>
              <w:rPr>
                <w:szCs w:val="24"/>
              </w:rPr>
            </w:pPr>
          </w:p>
        </w:tc>
      </w:tr>
      <w:tr w:rsidR="00356BB9" w:rsidRPr="007E33BE">
        <w:tc>
          <w:tcPr>
            <w:tcW w:w="6390" w:type="dxa"/>
          </w:tcPr>
          <w:p w:rsidR="00356BB9" w:rsidRPr="007E33BE" w:rsidRDefault="00356BB9" w:rsidP="008B0E86">
            <w:pPr>
              <w:numPr>
                <w:ilvl w:val="1"/>
                <w:numId w:val="21"/>
              </w:numPr>
              <w:spacing w:after="240"/>
              <w:rPr>
                <w:szCs w:val="24"/>
              </w:rPr>
            </w:pPr>
            <w:r w:rsidRPr="00724A2F">
              <w:rPr>
                <w:spacing w:val="-4"/>
                <w:szCs w:val="24"/>
              </w:rPr>
              <w:t>A company that recognizes which leadership style works best for its employees, customers, and business conditions is most likely to choose the best leaders for its particular needs.</w:t>
            </w:r>
          </w:p>
        </w:tc>
        <w:tc>
          <w:tcPr>
            <w:tcW w:w="2610" w:type="dxa"/>
          </w:tcPr>
          <w:p w:rsidR="00356BB9" w:rsidRPr="007E33BE" w:rsidRDefault="00356BB9" w:rsidP="008B0E86">
            <w:pPr>
              <w:spacing w:after="240"/>
              <w:rPr>
                <w:szCs w:val="24"/>
              </w:rPr>
            </w:pPr>
          </w:p>
        </w:tc>
      </w:tr>
    </w:tbl>
    <w:p w:rsidR="00356BB9" w:rsidRPr="00E01B16" w:rsidRDefault="00356BB9" w:rsidP="008B0E86">
      <w:pPr>
        <w:rPr>
          <w:szCs w:val="24"/>
        </w:rPr>
      </w:pPr>
    </w:p>
    <w:p w:rsidR="00356BB9" w:rsidRDefault="00356BB9" w:rsidP="008B0E86">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56BB9" w:rsidRPr="006E16FE" w:rsidRDefault="00356BB9" w:rsidP="008B0E86">
      <w:pPr>
        <w:rPr>
          <w:b/>
          <w:sz w:val="28"/>
          <w:szCs w:val="24"/>
        </w:rPr>
      </w:pPr>
    </w:p>
    <w:p w:rsidR="00356BB9" w:rsidRPr="002761A8" w:rsidRDefault="00356BB9" w:rsidP="008B0E86">
      <w:pPr>
        <w:pStyle w:val="Boxtext1"/>
        <w:widowControl w:val="0"/>
        <w:spacing w:line="240" w:lineRule="auto"/>
        <w:jc w:val="left"/>
        <w:rPr>
          <w:rFonts w:ascii="Bookman Old Style" w:hAnsi="Bookman Old Style" w:cs="Arial"/>
          <w:b/>
          <w:bCs/>
          <w:sz w:val="28"/>
          <w:szCs w:val="28"/>
          <w:u w:val="single"/>
        </w:rPr>
      </w:pPr>
      <w:r w:rsidRPr="002761A8">
        <w:rPr>
          <w:rFonts w:ascii="Bookman Old Style" w:hAnsi="Bookman Old Style" w:cs="Arial"/>
          <w:b/>
          <w:bCs/>
          <w:sz w:val="28"/>
          <w:szCs w:val="28"/>
          <w:u w:val="single"/>
        </w:rPr>
        <w:t xml:space="preserve">Hit </w:t>
      </w:r>
      <w:r>
        <w:rPr>
          <w:rFonts w:ascii="Bookman Old Style" w:hAnsi="Bookman Old Style" w:cs="Arial"/>
          <w:b/>
          <w:bCs/>
          <w:sz w:val="28"/>
          <w:szCs w:val="28"/>
          <w:u w:val="single"/>
        </w:rPr>
        <w:t>&amp;</w:t>
      </w:r>
      <w:r w:rsidRPr="002761A8">
        <w:rPr>
          <w:rFonts w:ascii="Bookman Old Style" w:hAnsi="Bookman Old Style" w:cs="Arial"/>
          <w:b/>
          <w:bCs/>
          <w:sz w:val="28"/>
          <w:szCs w:val="28"/>
          <w:u w:val="single"/>
        </w:rPr>
        <w:t xml:space="preserve"> Miss:</w:t>
      </w:r>
    </w:p>
    <w:p w:rsidR="00356BB9" w:rsidRPr="008F15F3" w:rsidRDefault="007A5473" w:rsidP="008B0E86">
      <w:pPr>
        <w:rPr>
          <w:b/>
          <w:szCs w:val="24"/>
        </w:rPr>
      </w:pPr>
      <w:r w:rsidRPr="007A5473">
        <w:rPr>
          <w:rFonts w:cs="Arial"/>
          <w:b/>
          <w:bCs/>
          <w:sz w:val="28"/>
          <w:szCs w:val="24"/>
        </w:rPr>
        <w:t xml:space="preserve">IBM’s First Female CEO Says </w:t>
      </w:r>
      <w:proofErr w:type="spellStart"/>
      <w:r w:rsidRPr="007A5473">
        <w:rPr>
          <w:rFonts w:cs="Arial"/>
          <w:b/>
          <w:bCs/>
          <w:sz w:val="28"/>
          <w:szCs w:val="24"/>
        </w:rPr>
        <w:t>Hello</w:t>
      </w:r>
      <w:r w:rsidR="00356BB9" w:rsidRPr="008F15F3">
        <w:rPr>
          <w:b/>
          <w:szCs w:val="24"/>
        </w:rPr>
        <w:t>Summary</w:t>
      </w:r>
      <w:proofErr w:type="spellEnd"/>
    </w:p>
    <w:p w:rsidR="00356BB9" w:rsidRDefault="007E42D9" w:rsidP="008B0E86">
      <w:pPr>
        <w:rPr>
          <w:b/>
          <w:szCs w:val="24"/>
        </w:rPr>
      </w:pPr>
      <w:r>
        <w:rPr>
          <w:bCs/>
          <w:i/>
          <w:szCs w:val="24"/>
        </w:rPr>
        <w:t xml:space="preserve">In early 2012, IBM took on its first female chief executive, </w:t>
      </w:r>
      <w:proofErr w:type="spellStart"/>
      <w:r>
        <w:rPr>
          <w:bCs/>
          <w:i/>
          <w:szCs w:val="24"/>
        </w:rPr>
        <w:t>Ginni</w:t>
      </w:r>
      <w:proofErr w:type="spellEnd"/>
      <w:r>
        <w:rPr>
          <w:bCs/>
          <w:i/>
          <w:szCs w:val="24"/>
        </w:rPr>
        <w:t xml:space="preserve"> </w:t>
      </w:r>
      <w:proofErr w:type="spellStart"/>
      <w:r>
        <w:rPr>
          <w:bCs/>
          <w:i/>
          <w:szCs w:val="24"/>
        </w:rPr>
        <w:t>Rometty</w:t>
      </w:r>
      <w:proofErr w:type="spellEnd"/>
      <w:r>
        <w:rPr>
          <w:bCs/>
          <w:i/>
          <w:szCs w:val="24"/>
        </w:rPr>
        <w:t xml:space="preserve">. The firm originally hired her as a sales engineer but saw her potential to eventually go further. </w:t>
      </w:r>
      <w:proofErr w:type="spellStart"/>
      <w:r>
        <w:rPr>
          <w:bCs/>
          <w:i/>
          <w:szCs w:val="24"/>
        </w:rPr>
        <w:t>Rometty</w:t>
      </w:r>
      <w:proofErr w:type="spellEnd"/>
      <w:r>
        <w:rPr>
          <w:bCs/>
          <w:i/>
          <w:szCs w:val="24"/>
        </w:rPr>
        <w:t xml:space="preserve"> will help IBM expand markets in cloud computing and analytics, as she has already helped create the company’s five-year plan as head of sales, marketing, and strategy. IBM profits are at the highest levels since 1915. </w:t>
      </w:r>
      <w:proofErr w:type="spellStart"/>
      <w:r>
        <w:rPr>
          <w:bCs/>
          <w:i/>
          <w:szCs w:val="24"/>
        </w:rPr>
        <w:t>Rometty</w:t>
      </w:r>
      <w:proofErr w:type="spellEnd"/>
      <w:r>
        <w:rPr>
          <w:bCs/>
          <w:i/>
          <w:szCs w:val="24"/>
        </w:rPr>
        <w:t xml:space="preserve"> is a 30-year veteran of Armonk, NY. She prefers taking a more creative, personal alternative to blanket emails that reach out to employees by making an informal video in which </w:t>
      </w:r>
      <w:proofErr w:type="spellStart"/>
      <w:r>
        <w:rPr>
          <w:bCs/>
          <w:i/>
          <w:szCs w:val="24"/>
        </w:rPr>
        <w:t>hshe</w:t>
      </w:r>
      <w:proofErr w:type="spellEnd"/>
      <w:r>
        <w:rPr>
          <w:bCs/>
          <w:i/>
          <w:szCs w:val="24"/>
        </w:rPr>
        <w:t xml:space="preserve"> discusses expectations and goals for IBM. The company believes her no-nonsense personality will keep them on the path to success.</w:t>
      </w:r>
    </w:p>
    <w:p w:rsidR="00356BB9" w:rsidRPr="008F15F3" w:rsidRDefault="00356BB9" w:rsidP="008B0E86">
      <w:pPr>
        <w:rPr>
          <w:b/>
          <w:szCs w:val="24"/>
        </w:rPr>
      </w:pPr>
      <w:r w:rsidRPr="008F15F3">
        <w:rPr>
          <w:b/>
          <w:szCs w:val="24"/>
        </w:rPr>
        <w:t>Questions for Critical Thinking</w:t>
      </w:r>
    </w:p>
    <w:p w:rsidR="00356BB9" w:rsidRDefault="00356BB9" w:rsidP="008B0E86">
      <w:pPr>
        <w:rPr>
          <w:b/>
          <w:szCs w:val="24"/>
        </w:rPr>
      </w:pPr>
    </w:p>
    <w:p w:rsidR="00356BB9" w:rsidRPr="00EC0EF0" w:rsidRDefault="00356BB9" w:rsidP="008B0E86">
      <w:pPr>
        <w:rPr>
          <w:i/>
          <w:szCs w:val="24"/>
        </w:rPr>
      </w:pPr>
      <w:r w:rsidRPr="00EC0EF0">
        <w:rPr>
          <w:b/>
          <w:szCs w:val="24"/>
        </w:rPr>
        <w:t xml:space="preserve"> </w:t>
      </w:r>
      <w:r w:rsidR="007A5473" w:rsidRPr="007A5473">
        <w:rPr>
          <w:b/>
          <w:bCs/>
          <w:szCs w:val="24"/>
        </w:rPr>
        <w:t>1.</w:t>
      </w:r>
      <w:r w:rsidR="007A5473" w:rsidRPr="007A5473">
        <w:rPr>
          <w:b/>
          <w:bCs/>
          <w:szCs w:val="24"/>
        </w:rPr>
        <w:tab/>
        <w:t xml:space="preserve">What advantages do you think </w:t>
      </w:r>
      <w:proofErr w:type="spellStart"/>
      <w:r w:rsidR="007A5473" w:rsidRPr="007A5473">
        <w:rPr>
          <w:b/>
          <w:bCs/>
          <w:szCs w:val="24"/>
        </w:rPr>
        <w:t>Rometty</w:t>
      </w:r>
      <w:proofErr w:type="spellEnd"/>
      <w:r w:rsidR="007A5473" w:rsidRPr="007A5473">
        <w:rPr>
          <w:b/>
          <w:bCs/>
          <w:szCs w:val="24"/>
        </w:rPr>
        <w:t xml:space="preserve"> brings to the CEO position?</w:t>
      </w:r>
    </w:p>
    <w:p w:rsidR="00356BB9" w:rsidRDefault="00356BB9" w:rsidP="008B0E86">
      <w:pPr>
        <w:rPr>
          <w:i/>
        </w:rPr>
      </w:pPr>
      <w:r w:rsidRPr="00EC0EF0">
        <w:tab/>
      </w:r>
      <w:r w:rsidR="00207966">
        <w:rPr>
          <w:i/>
        </w:rPr>
        <w:t xml:space="preserve">It is likely that </w:t>
      </w:r>
      <w:proofErr w:type="spellStart"/>
      <w:r w:rsidR="00207966">
        <w:rPr>
          <w:i/>
        </w:rPr>
        <w:t>Rometty</w:t>
      </w:r>
      <w:proofErr w:type="spellEnd"/>
      <w:r w:rsidR="00207966">
        <w:rPr>
          <w:i/>
        </w:rPr>
        <w:t xml:space="preserve"> was well-received by IBM employees since she was already involved in advancing the company and building profits before she took on the position of CEO. This helps her build power through influence since it is more believable for employees that she will continue to do good things for IBM.</w:t>
      </w:r>
    </w:p>
    <w:p w:rsidR="00356BB9" w:rsidRPr="002761A8" w:rsidRDefault="00356BB9" w:rsidP="008B0E86">
      <w:pPr>
        <w:rPr>
          <w:i/>
        </w:rPr>
      </w:pPr>
    </w:p>
    <w:p w:rsidR="00356BB9" w:rsidRPr="002761A8" w:rsidRDefault="007A5473" w:rsidP="008B0E86">
      <w:pPr>
        <w:rPr>
          <w:b/>
          <w:i/>
          <w:szCs w:val="24"/>
        </w:rPr>
      </w:pPr>
      <w:r w:rsidRPr="007A5473">
        <w:rPr>
          <w:b/>
          <w:bCs/>
        </w:rPr>
        <w:t>2.</w:t>
      </w:r>
      <w:r w:rsidRPr="007A5473">
        <w:rPr>
          <w:b/>
          <w:bCs/>
        </w:rPr>
        <w:tab/>
        <w:t>Do you think being female will help or hinder her in the top job?  Why?</w:t>
      </w:r>
    </w:p>
    <w:p w:rsidR="00356BB9" w:rsidRPr="00FB2E42" w:rsidRDefault="00356BB9" w:rsidP="008B0E86">
      <w:pPr>
        <w:ind w:firstLine="720"/>
        <w:rPr>
          <w:szCs w:val="24"/>
        </w:rPr>
      </w:pPr>
      <w:r>
        <w:rPr>
          <w:i/>
          <w:szCs w:val="24"/>
        </w:rPr>
        <w:t>Answers will vary.</w:t>
      </w:r>
    </w:p>
    <w:p w:rsidR="00356BB9" w:rsidRDefault="00356BB9" w:rsidP="008B0E86">
      <w:pPr>
        <w:pStyle w:val="Sumsubhead"/>
        <w:widowControl w:val="0"/>
        <w:spacing w:line="240" w:lineRule="auto"/>
        <w:rPr>
          <w:rFonts w:ascii="Bookman Old Style" w:hAnsi="Bookman Old Style"/>
          <w:sz w:val="28"/>
          <w:szCs w:val="28"/>
        </w:rPr>
      </w:pPr>
    </w:p>
    <w:p w:rsidR="00356BB9" w:rsidRPr="00D00A14" w:rsidRDefault="00356BB9" w:rsidP="008B0E86">
      <w:pPr>
        <w:pStyle w:val="Sumsubhead"/>
        <w:widowControl w:val="0"/>
        <w:spacing w:line="240" w:lineRule="auto"/>
        <w:rPr>
          <w:rFonts w:ascii="Bookman Old Style" w:hAnsi="Bookman Old Style"/>
          <w:sz w:val="28"/>
          <w:szCs w:val="28"/>
        </w:rPr>
      </w:pPr>
      <w:r w:rsidRPr="00D00A14">
        <w:rPr>
          <w:rFonts w:ascii="Bookman Old Style" w:hAnsi="Bookman Old Style"/>
          <w:sz w:val="28"/>
          <w:szCs w:val="28"/>
        </w:rPr>
        <w:t>Assessment Check Answers</w:t>
      </w:r>
    </w:p>
    <w:p w:rsidR="00356BB9" w:rsidRPr="006330E3" w:rsidRDefault="00356BB9" w:rsidP="008B0E86">
      <w:pPr>
        <w:pStyle w:val="Sumsubhead"/>
        <w:widowControl w:val="0"/>
        <w:numPr>
          <w:ins w:id="2" w:author="Copy Editor   " w:date="2010-08-24T19:25:00Z"/>
        </w:numPr>
        <w:spacing w:line="240" w:lineRule="auto"/>
        <w:rPr>
          <w:rFonts w:ascii="Bookman Old Style" w:hAnsi="Bookman Old Style"/>
          <w:sz w:val="28"/>
          <w:szCs w:val="28"/>
        </w:rPr>
      </w:pPr>
    </w:p>
    <w:p w:rsidR="00356BB9" w:rsidRDefault="00356BB9" w:rsidP="008B0E86">
      <w:pPr>
        <w:pStyle w:val="Sumtext"/>
        <w:widowControl w:val="0"/>
        <w:spacing w:line="240" w:lineRule="auto"/>
        <w:jc w:val="left"/>
        <w:rPr>
          <w:rFonts w:ascii="Bookman Old Style" w:hAnsi="Bookman Old Style"/>
          <w:b/>
          <w:bCs/>
          <w:sz w:val="24"/>
          <w:szCs w:val="24"/>
        </w:rPr>
      </w:pPr>
      <w:r w:rsidRPr="00724A2F">
        <w:rPr>
          <w:rFonts w:ascii="Bookman Old Style" w:hAnsi="Bookman Old Style"/>
          <w:b/>
          <w:bCs/>
          <w:sz w:val="24"/>
          <w:szCs w:val="24"/>
        </w:rPr>
        <w:t xml:space="preserve">6.1 How is </w:t>
      </w:r>
      <w:r w:rsidR="00133794" w:rsidRPr="00133794">
        <w:rPr>
          <w:rFonts w:ascii="Bookman Old Style" w:hAnsi="Bookman Old Style"/>
          <w:b/>
          <w:bCs/>
          <w:i/>
          <w:sz w:val="24"/>
          <w:szCs w:val="24"/>
        </w:rPr>
        <w:t>leadership</w:t>
      </w:r>
      <w:r w:rsidRPr="00724A2F">
        <w:rPr>
          <w:rFonts w:ascii="Bookman Old Style" w:hAnsi="Bookman Old Style"/>
          <w:b/>
          <w:bCs/>
          <w:sz w:val="24"/>
          <w:szCs w:val="24"/>
        </w:rPr>
        <w:t xml:space="preserve"> defined? </w:t>
      </w:r>
    </w:p>
    <w:p w:rsidR="00356BB9" w:rsidRDefault="00356BB9" w:rsidP="008B0E86">
      <w:pPr>
        <w:pStyle w:val="Sumtext"/>
        <w:widowControl w:val="0"/>
        <w:spacing w:line="240" w:lineRule="auto"/>
        <w:jc w:val="left"/>
        <w:rPr>
          <w:rFonts w:ascii="Bookman Old Style" w:hAnsi="Bookman Old Style"/>
          <w:i/>
          <w:sz w:val="24"/>
          <w:szCs w:val="24"/>
        </w:rPr>
      </w:pPr>
      <w:r>
        <w:rPr>
          <w:rFonts w:ascii="Bookman Old Style" w:hAnsi="Bookman Old Style"/>
          <w:b/>
          <w:bCs/>
          <w:sz w:val="24"/>
          <w:szCs w:val="24"/>
        </w:rPr>
        <w:tab/>
      </w:r>
      <w:r w:rsidRPr="00D00A14">
        <w:rPr>
          <w:rFonts w:ascii="Bookman Old Style" w:hAnsi="Bookman Old Style"/>
          <w:i/>
          <w:sz w:val="24"/>
          <w:szCs w:val="24"/>
        </w:rPr>
        <w:t>Leadership means directing or inspiring people to attain organizational goals. Effective leaders share several traits, such as empathy, self-awareness, and objectivity in dealing with others. Leaders also use the power of their jobs, expertise, and experience to influence others.</w:t>
      </w:r>
    </w:p>
    <w:p w:rsidR="00356BB9" w:rsidRPr="00D00A14" w:rsidRDefault="00356BB9" w:rsidP="008B0E86">
      <w:pPr>
        <w:pStyle w:val="Sumtext"/>
        <w:widowControl w:val="0"/>
        <w:spacing w:line="240" w:lineRule="auto"/>
        <w:jc w:val="left"/>
        <w:rPr>
          <w:rFonts w:ascii="Bookman Old Style" w:hAnsi="Bookman Old Style"/>
          <w:i/>
          <w:sz w:val="24"/>
          <w:szCs w:val="24"/>
        </w:rPr>
      </w:pPr>
    </w:p>
    <w:p w:rsidR="00356BB9" w:rsidRDefault="00356BB9" w:rsidP="008B0E86">
      <w:pPr>
        <w:pStyle w:val="Sumtext"/>
        <w:widowControl w:val="0"/>
        <w:spacing w:line="240" w:lineRule="auto"/>
        <w:jc w:val="left"/>
        <w:rPr>
          <w:rFonts w:ascii="Bookman Old Style" w:hAnsi="Bookman Old Style"/>
          <w:b/>
          <w:bCs/>
          <w:sz w:val="24"/>
          <w:szCs w:val="24"/>
        </w:rPr>
      </w:pPr>
      <w:r>
        <w:rPr>
          <w:rFonts w:ascii="Bookman Old Style" w:hAnsi="Bookman Old Style"/>
          <w:b/>
          <w:bCs/>
          <w:sz w:val="24"/>
          <w:szCs w:val="24"/>
        </w:rPr>
        <w:br w:type="page"/>
      </w:r>
      <w:r w:rsidRPr="00724A2F">
        <w:rPr>
          <w:rFonts w:ascii="Bookman Old Style" w:hAnsi="Bookman Old Style"/>
          <w:b/>
          <w:bCs/>
          <w:sz w:val="24"/>
          <w:szCs w:val="24"/>
        </w:rPr>
        <w:lastRenderedPageBreak/>
        <w:t xml:space="preserve">6.2 Identify the styles of leadership as they appear along a continuum of greater or lesser employee participation. </w:t>
      </w:r>
    </w:p>
    <w:p w:rsidR="00356BB9" w:rsidRPr="00D00A14" w:rsidRDefault="00356BB9" w:rsidP="008B0E86">
      <w:pPr>
        <w:pStyle w:val="Sumtext"/>
        <w:widowControl w:val="0"/>
        <w:spacing w:line="240" w:lineRule="auto"/>
        <w:jc w:val="left"/>
        <w:rPr>
          <w:rFonts w:ascii="Bookman Old Style" w:hAnsi="Bookman Old Style"/>
          <w:i/>
          <w:sz w:val="24"/>
          <w:szCs w:val="24"/>
          <w:lang w:val="en-GB"/>
        </w:rPr>
      </w:pPr>
      <w:r>
        <w:rPr>
          <w:rFonts w:ascii="Bookman Old Style" w:hAnsi="Bookman Old Style"/>
          <w:b/>
          <w:bCs/>
          <w:sz w:val="24"/>
          <w:szCs w:val="24"/>
        </w:rPr>
        <w:tab/>
      </w:r>
      <w:r w:rsidRPr="00D00A14">
        <w:rPr>
          <w:rFonts w:ascii="Bookman Old Style" w:hAnsi="Bookman Old Style"/>
          <w:i/>
          <w:sz w:val="24"/>
          <w:szCs w:val="24"/>
          <w:lang w:val="en-GB"/>
        </w:rPr>
        <w:t>At one end of the continuum, autocratic leaders make decisions without consulting employees. In the middle of the continuum, democratic leaders ask employees for suggestions and encourage participation. At the other end of the continuum, free-rein leaders leave most decisions to their employees.</w:t>
      </w:r>
    </w:p>
    <w:p w:rsidR="00356BB9" w:rsidRPr="00171599" w:rsidRDefault="00356BB9" w:rsidP="0092111B">
      <w:pPr>
        <w:rPr>
          <w:i/>
          <w:szCs w:val="24"/>
        </w:rPr>
      </w:pPr>
      <w:r>
        <w:rPr>
          <w:b/>
          <w:sz w:val="28"/>
          <w:szCs w:val="28"/>
        </w:rPr>
        <w:br w:type="page"/>
      </w:r>
      <w:r w:rsidRPr="00AD7886">
        <w:rPr>
          <w:b/>
          <w:sz w:val="28"/>
          <w:szCs w:val="28"/>
        </w:rPr>
        <w:lastRenderedPageBreak/>
        <w:t xml:space="preserve">Learning </w:t>
      </w:r>
      <w:r>
        <w:rPr>
          <w:b/>
          <w:sz w:val="28"/>
          <w:szCs w:val="28"/>
        </w:rPr>
        <w:t>Objective</w:t>
      </w:r>
      <w:r w:rsidRPr="00AD7886">
        <w:rPr>
          <w:b/>
          <w:sz w:val="28"/>
          <w:szCs w:val="28"/>
        </w:rPr>
        <w:t xml:space="preserve"> 7: </w:t>
      </w:r>
      <w:r w:rsidR="0092111B" w:rsidRPr="0092111B">
        <w:rPr>
          <w:b/>
          <w:sz w:val="28"/>
          <w:szCs w:val="28"/>
        </w:rPr>
        <w:t>Discuss corporate culture.</w:t>
      </w:r>
      <w:r>
        <w:rPr>
          <w:i/>
          <w:szCs w:val="24"/>
        </w:rPr>
        <w:tab/>
      </w:r>
      <w:r w:rsidRPr="00171599">
        <w:rPr>
          <w:i/>
          <w:szCs w:val="24"/>
        </w:rPr>
        <w:t>Corporate culture refers to an organization’s principles, beliefs, and values. It typically is shaped by a firm’s founder and perpetuated through formal programs such as training, rituals, and ceremonies, as well as through informal discussions among employees. Corporate culture can influence a firm’s success by giving it a competitive advantage.</w:t>
      </w:r>
    </w:p>
    <w:p w:rsidR="00356BB9" w:rsidRPr="00AD7886" w:rsidRDefault="00356BB9" w:rsidP="008B0E86">
      <w:pPr>
        <w:rPr>
          <w:sz w:val="28"/>
          <w:szCs w:val="28"/>
        </w:rPr>
      </w:pPr>
    </w:p>
    <w:p w:rsidR="00356BB9" w:rsidRDefault="00356BB9" w:rsidP="008B0E86">
      <w:pPr>
        <w:rPr>
          <w:b/>
          <w:sz w:val="28"/>
          <w:szCs w:val="28"/>
        </w:rPr>
      </w:pPr>
      <w:r w:rsidRPr="00E01B16">
        <w:rPr>
          <w:b/>
          <w:sz w:val="28"/>
          <w:szCs w:val="28"/>
        </w:rPr>
        <w:t>Annotated Lecture Outline</w:t>
      </w:r>
    </w:p>
    <w:p w:rsidR="00356BB9" w:rsidRPr="00E01B16" w:rsidRDefault="00356BB9" w:rsidP="008B0E86">
      <w:pPr>
        <w:rPr>
          <w:szCs w:val="24"/>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0"/>
        <w:gridCol w:w="2610"/>
      </w:tblGrid>
      <w:tr w:rsidR="00356BB9" w:rsidRPr="007E33BE">
        <w:tc>
          <w:tcPr>
            <w:tcW w:w="6390" w:type="dxa"/>
          </w:tcPr>
          <w:p w:rsidR="00356BB9" w:rsidRPr="007E33BE" w:rsidRDefault="00356BB9" w:rsidP="008B0E86">
            <w:pPr>
              <w:pStyle w:val="H1"/>
              <w:keepNext w:val="0"/>
              <w:keepLines w:val="0"/>
              <w:spacing w:before="0" w:after="0" w:line="360" w:lineRule="auto"/>
              <w:rPr>
                <w:rFonts w:ascii="Bookman Old Style" w:hAnsi="Bookman Old Style"/>
                <w:b/>
                <w:i/>
                <w:caps w:val="0"/>
                <w:color w:val="000000"/>
                <w:sz w:val="24"/>
                <w:szCs w:val="24"/>
              </w:rPr>
            </w:pPr>
            <w:r w:rsidRPr="007E33BE">
              <w:rPr>
                <w:rFonts w:ascii="Bookman Old Style" w:hAnsi="Bookman Old Style"/>
                <w:b/>
                <w:i/>
                <w:caps w:val="0"/>
                <w:color w:val="000000"/>
                <w:sz w:val="24"/>
                <w:szCs w:val="24"/>
              </w:rPr>
              <w:t>CORPORATE CULTURE</w:t>
            </w:r>
          </w:p>
        </w:tc>
        <w:tc>
          <w:tcPr>
            <w:tcW w:w="2610" w:type="dxa"/>
          </w:tcPr>
          <w:p w:rsidR="00356BB9" w:rsidRPr="007E33BE" w:rsidRDefault="00356BB9" w:rsidP="008B0E86">
            <w:pPr>
              <w:spacing w:after="240"/>
              <w:rPr>
                <w:szCs w:val="24"/>
              </w:rPr>
            </w:pPr>
            <w:r w:rsidRPr="00142C76">
              <w:rPr>
                <w:szCs w:val="24"/>
              </w:rPr>
              <w:t>PowerPoint Slide 1</w:t>
            </w:r>
            <w:r w:rsidR="009D35F6">
              <w:rPr>
                <w:szCs w:val="24"/>
              </w:rPr>
              <w:t>9</w:t>
            </w:r>
          </w:p>
        </w:tc>
      </w:tr>
      <w:tr w:rsidR="00356BB9" w:rsidRPr="007E33BE">
        <w:tc>
          <w:tcPr>
            <w:tcW w:w="6390" w:type="dxa"/>
          </w:tcPr>
          <w:p w:rsidR="00356BB9" w:rsidRPr="007E33BE" w:rsidRDefault="00133794" w:rsidP="008B0E86">
            <w:pPr>
              <w:numPr>
                <w:ilvl w:val="1"/>
                <w:numId w:val="8"/>
              </w:numPr>
              <w:spacing w:after="240"/>
              <w:rPr>
                <w:szCs w:val="24"/>
              </w:rPr>
            </w:pPr>
            <w:r w:rsidRPr="00133794">
              <w:rPr>
                <w:i/>
                <w:szCs w:val="24"/>
                <w:u w:val="single"/>
              </w:rPr>
              <w:t>Corporate culture</w:t>
            </w:r>
            <w:r w:rsidR="00356BB9" w:rsidRPr="007E33BE">
              <w:rPr>
                <w:szCs w:val="24"/>
              </w:rPr>
              <w:t xml:space="preserve"> is a firm’s system of principles, beliefs, and values.</w:t>
            </w:r>
          </w:p>
        </w:tc>
        <w:tc>
          <w:tcPr>
            <w:tcW w:w="2610" w:type="dxa"/>
          </w:tcPr>
          <w:p w:rsidR="00356BB9" w:rsidRPr="007E33BE" w:rsidRDefault="00356BB9" w:rsidP="008B0E86">
            <w:pPr>
              <w:spacing w:after="240"/>
              <w:rPr>
                <w:szCs w:val="24"/>
              </w:rPr>
            </w:pPr>
          </w:p>
        </w:tc>
      </w:tr>
      <w:tr w:rsidR="00356BB9" w:rsidRPr="007E33BE">
        <w:tc>
          <w:tcPr>
            <w:tcW w:w="6390" w:type="dxa"/>
          </w:tcPr>
          <w:p w:rsidR="00356BB9" w:rsidRPr="007E33BE" w:rsidRDefault="00356BB9" w:rsidP="008B0E86">
            <w:pPr>
              <w:numPr>
                <w:ilvl w:val="1"/>
                <w:numId w:val="8"/>
              </w:numPr>
              <w:spacing w:after="240"/>
              <w:rPr>
                <w:szCs w:val="24"/>
              </w:rPr>
            </w:pPr>
            <w:r w:rsidRPr="00724A2F">
              <w:rPr>
                <w:spacing w:val="-3"/>
                <w:szCs w:val="24"/>
              </w:rPr>
              <w:t xml:space="preserve">The leadership style of its managers, the way it communicates, and the overall work environment </w:t>
            </w:r>
            <w:r>
              <w:rPr>
                <w:spacing w:val="-3"/>
                <w:szCs w:val="24"/>
              </w:rPr>
              <w:t xml:space="preserve">all </w:t>
            </w:r>
            <w:r w:rsidRPr="00724A2F">
              <w:rPr>
                <w:spacing w:val="-3"/>
                <w:szCs w:val="24"/>
              </w:rPr>
              <w:t>influence a firm’s corporate culture.</w:t>
            </w:r>
          </w:p>
        </w:tc>
        <w:tc>
          <w:tcPr>
            <w:tcW w:w="2610" w:type="dxa"/>
          </w:tcPr>
          <w:p w:rsidR="00356BB9" w:rsidRPr="007E33BE" w:rsidRDefault="00356BB9" w:rsidP="008B0E86">
            <w:pPr>
              <w:spacing w:after="240"/>
              <w:rPr>
                <w:szCs w:val="24"/>
              </w:rPr>
            </w:pPr>
          </w:p>
        </w:tc>
      </w:tr>
      <w:tr w:rsidR="00356BB9" w:rsidRPr="007E33BE">
        <w:tc>
          <w:tcPr>
            <w:tcW w:w="6390" w:type="dxa"/>
          </w:tcPr>
          <w:p w:rsidR="00356BB9" w:rsidRPr="007E33BE" w:rsidRDefault="00356BB9" w:rsidP="008B0E86">
            <w:pPr>
              <w:numPr>
                <w:ilvl w:val="1"/>
                <w:numId w:val="8"/>
              </w:numPr>
              <w:spacing w:after="240"/>
              <w:rPr>
                <w:szCs w:val="24"/>
              </w:rPr>
            </w:pPr>
            <w:r w:rsidRPr="007E33BE">
              <w:rPr>
                <w:szCs w:val="24"/>
              </w:rPr>
              <w:t>A corporate culture is shaped by leaders who founded and developed the company and by their successors.</w:t>
            </w:r>
          </w:p>
        </w:tc>
        <w:tc>
          <w:tcPr>
            <w:tcW w:w="2610" w:type="dxa"/>
          </w:tcPr>
          <w:p w:rsidR="00356BB9" w:rsidRPr="007E33BE" w:rsidRDefault="00356BB9" w:rsidP="008B0E86">
            <w:pPr>
              <w:spacing w:after="240"/>
              <w:rPr>
                <w:szCs w:val="24"/>
              </w:rPr>
            </w:pPr>
          </w:p>
        </w:tc>
      </w:tr>
      <w:tr w:rsidR="00356BB9" w:rsidRPr="007E33BE">
        <w:tc>
          <w:tcPr>
            <w:tcW w:w="6390" w:type="dxa"/>
          </w:tcPr>
          <w:p w:rsidR="00356BB9" w:rsidRPr="007E33BE" w:rsidRDefault="00356BB9" w:rsidP="008B0E86">
            <w:pPr>
              <w:numPr>
                <w:ilvl w:val="1"/>
                <w:numId w:val="8"/>
              </w:numPr>
              <w:spacing w:after="240"/>
              <w:rPr>
                <w:szCs w:val="24"/>
              </w:rPr>
            </w:pPr>
            <w:r w:rsidRPr="007E33BE">
              <w:rPr>
                <w:szCs w:val="24"/>
              </w:rPr>
              <w:t>Managers use symbols, rituals, and ceremonies to reinforce corporate culture.</w:t>
            </w:r>
          </w:p>
        </w:tc>
        <w:tc>
          <w:tcPr>
            <w:tcW w:w="2610" w:type="dxa"/>
          </w:tcPr>
          <w:p w:rsidR="00356BB9" w:rsidRPr="006330E3" w:rsidRDefault="00356BB9" w:rsidP="008B0E86">
            <w:pPr>
              <w:spacing w:after="240"/>
              <w:rPr>
                <w:i/>
                <w:szCs w:val="24"/>
              </w:rPr>
            </w:pPr>
            <w:r>
              <w:rPr>
                <w:i/>
                <w:szCs w:val="24"/>
                <w:u w:val="single"/>
              </w:rPr>
              <w:t>Lecture Enhancer:</w:t>
            </w:r>
            <w:r>
              <w:rPr>
                <w:i/>
                <w:szCs w:val="24"/>
              </w:rPr>
              <w:t xml:space="preserve"> Provide an example of a ceremony or ritual that a manager might use to strengthen corporate culture. </w:t>
            </w:r>
          </w:p>
        </w:tc>
      </w:tr>
      <w:tr w:rsidR="00356BB9" w:rsidRPr="007E33BE">
        <w:tc>
          <w:tcPr>
            <w:tcW w:w="6390" w:type="dxa"/>
          </w:tcPr>
          <w:p w:rsidR="00356BB9" w:rsidRPr="007E33BE" w:rsidRDefault="00356BB9" w:rsidP="008B0E86">
            <w:pPr>
              <w:numPr>
                <w:ilvl w:val="1"/>
                <w:numId w:val="8"/>
              </w:numPr>
              <w:spacing w:after="240"/>
              <w:rPr>
                <w:szCs w:val="24"/>
              </w:rPr>
            </w:pPr>
            <w:r>
              <w:rPr>
                <w:szCs w:val="24"/>
              </w:rPr>
              <w:t>Sometimes c</w:t>
            </w:r>
            <w:r w:rsidRPr="007E33BE">
              <w:rPr>
                <w:szCs w:val="24"/>
              </w:rPr>
              <w:t xml:space="preserve">orporate cultures </w:t>
            </w:r>
            <w:r w:rsidRPr="00724A2F">
              <w:rPr>
                <w:spacing w:val="-1"/>
                <w:szCs w:val="24"/>
              </w:rPr>
              <w:t>are forced to change to meet new demands in the business environment</w:t>
            </w:r>
            <w:r>
              <w:rPr>
                <w:spacing w:val="-1"/>
                <w:szCs w:val="24"/>
              </w:rPr>
              <w:t>.</w:t>
            </w:r>
          </w:p>
        </w:tc>
        <w:tc>
          <w:tcPr>
            <w:tcW w:w="2610" w:type="dxa"/>
          </w:tcPr>
          <w:p w:rsidR="00356BB9" w:rsidRPr="006330E3" w:rsidRDefault="00356BB9" w:rsidP="008B0E86">
            <w:pPr>
              <w:spacing w:after="240"/>
              <w:rPr>
                <w:i/>
                <w:szCs w:val="24"/>
              </w:rPr>
            </w:pPr>
            <w:r>
              <w:rPr>
                <w:i/>
                <w:szCs w:val="24"/>
                <w:u w:val="single"/>
              </w:rPr>
              <w:t>Lecture Enhancer:</w:t>
            </w:r>
            <w:r>
              <w:rPr>
                <w:i/>
                <w:szCs w:val="24"/>
              </w:rPr>
              <w:t xml:space="preserve"> What are some possible effects on employees if aspects of their corporate culture are discontinued?</w:t>
            </w:r>
          </w:p>
        </w:tc>
      </w:tr>
      <w:tr w:rsidR="00356BB9" w:rsidRPr="007E33BE">
        <w:tc>
          <w:tcPr>
            <w:tcW w:w="6390" w:type="dxa"/>
          </w:tcPr>
          <w:p w:rsidR="00356BB9" w:rsidRPr="007E33BE" w:rsidRDefault="00356BB9" w:rsidP="008B0E86">
            <w:pPr>
              <w:spacing w:after="240"/>
              <w:ind w:left="1422" w:hanging="360"/>
              <w:rPr>
                <w:szCs w:val="24"/>
              </w:rPr>
            </w:pPr>
            <w:proofErr w:type="gramStart"/>
            <w:r w:rsidRPr="007E33BE">
              <w:rPr>
                <w:szCs w:val="24"/>
              </w:rPr>
              <w:t>f.</w:t>
            </w:r>
            <w:r>
              <w:rPr>
                <w:szCs w:val="24"/>
              </w:rPr>
              <w:t xml:space="preserve"> </w:t>
            </w:r>
            <w:r w:rsidRPr="007E33BE">
              <w:rPr>
                <w:szCs w:val="24"/>
              </w:rPr>
              <w:t xml:space="preserve"> In</w:t>
            </w:r>
            <w:proofErr w:type="gramEnd"/>
            <w:r w:rsidRPr="007E33BE">
              <w:rPr>
                <w:szCs w:val="24"/>
              </w:rPr>
              <w:t xml:space="preserve"> a strong culture, everyone supports the same principles, beliefs, and values;</w:t>
            </w:r>
            <w:r w:rsidRPr="007E33BE">
              <w:rPr>
                <w:color w:val="000000"/>
                <w:szCs w:val="24"/>
              </w:rPr>
              <w:t xml:space="preserve"> a weak culture lacks a clear sense of purpose.</w:t>
            </w:r>
          </w:p>
        </w:tc>
        <w:tc>
          <w:tcPr>
            <w:tcW w:w="2610" w:type="dxa"/>
          </w:tcPr>
          <w:p w:rsidR="00356BB9" w:rsidRPr="008C0206" w:rsidRDefault="00356BB9" w:rsidP="008B0E86">
            <w:pPr>
              <w:pStyle w:val="Text"/>
              <w:widowControl w:val="0"/>
              <w:spacing w:line="240" w:lineRule="auto"/>
              <w:ind w:firstLine="0"/>
              <w:jc w:val="left"/>
              <w:rPr>
                <w:rFonts w:ascii="Bookman Old Style" w:hAnsi="Bookman Old Style" w:cs="Arial"/>
                <w:b/>
                <w:sz w:val="24"/>
                <w:szCs w:val="24"/>
                <w:u w:val="single"/>
              </w:rPr>
            </w:pPr>
            <w:r w:rsidRPr="008C0206">
              <w:rPr>
                <w:rFonts w:ascii="Bookman Old Style" w:hAnsi="Bookman Old Style" w:cs="Arial"/>
                <w:b/>
                <w:sz w:val="24"/>
                <w:szCs w:val="24"/>
                <w:u w:val="single"/>
              </w:rPr>
              <w:t>Hit</w:t>
            </w:r>
            <w:r>
              <w:rPr>
                <w:rFonts w:ascii="Bookman Old Style" w:hAnsi="Bookman Old Style" w:cs="Arial"/>
                <w:b/>
                <w:sz w:val="24"/>
                <w:szCs w:val="24"/>
                <w:u w:val="single"/>
              </w:rPr>
              <w:t xml:space="preserve"> &amp;</w:t>
            </w:r>
            <w:r w:rsidRPr="008C0206">
              <w:rPr>
                <w:rFonts w:ascii="Bookman Old Style" w:hAnsi="Bookman Old Style" w:cs="Arial"/>
                <w:b/>
                <w:sz w:val="24"/>
                <w:szCs w:val="24"/>
                <w:u w:val="single"/>
              </w:rPr>
              <w:t xml:space="preserve"> Miss:</w:t>
            </w:r>
          </w:p>
          <w:p w:rsidR="00356BB9" w:rsidRPr="007E33BE" w:rsidRDefault="00356BB9" w:rsidP="008B0E86">
            <w:pPr>
              <w:spacing w:after="240"/>
              <w:rPr>
                <w:szCs w:val="24"/>
              </w:rPr>
            </w:pPr>
            <w:r w:rsidRPr="00724A2F">
              <w:rPr>
                <w:rFonts w:cs="Arial"/>
                <w:b/>
                <w:szCs w:val="24"/>
              </w:rPr>
              <w:t>Southwest Airlines: “We Love Your Bags”</w:t>
            </w:r>
          </w:p>
        </w:tc>
      </w:tr>
    </w:tbl>
    <w:p w:rsidR="00356BB9" w:rsidRDefault="00356BB9" w:rsidP="008B0E86">
      <w:pPr>
        <w:rPr>
          <w:b/>
          <w:szCs w:val="24"/>
        </w:rPr>
      </w:pPr>
    </w:p>
    <w:p w:rsidR="00356BB9" w:rsidRPr="009E0793" w:rsidRDefault="00356BB9" w:rsidP="008B0E86">
      <w:pPr>
        <w:rPr>
          <w:b/>
          <w:sz w:val="28"/>
          <w:szCs w:val="28"/>
        </w:rPr>
      </w:pPr>
      <w:r>
        <w:rPr>
          <w:b/>
          <w:sz w:val="28"/>
          <w:szCs w:val="28"/>
        </w:rPr>
        <w:lastRenderedPageBreak/>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56BB9" w:rsidRPr="006E16FE" w:rsidRDefault="00356BB9" w:rsidP="008B0E86">
      <w:pPr>
        <w:rPr>
          <w:b/>
          <w:sz w:val="28"/>
          <w:szCs w:val="24"/>
        </w:rPr>
      </w:pPr>
    </w:p>
    <w:p w:rsidR="00356BB9" w:rsidRPr="006E16FE" w:rsidRDefault="00356BB9" w:rsidP="008B0E86">
      <w:pPr>
        <w:rPr>
          <w:b/>
          <w:sz w:val="28"/>
          <w:szCs w:val="24"/>
        </w:rPr>
      </w:pPr>
    </w:p>
    <w:p w:rsidR="00356BB9" w:rsidRPr="008C0206" w:rsidRDefault="00356BB9" w:rsidP="008B0E86">
      <w:pPr>
        <w:pStyle w:val="Text"/>
        <w:widowControl w:val="0"/>
        <w:spacing w:line="240" w:lineRule="auto"/>
        <w:ind w:firstLine="0"/>
        <w:jc w:val="left"/>
        <w:rPr>
          <w:rFonts w:ascii="Bookman Old Style" w:hAnsi="Bookman Old Style" w:cs="Arial"/>
          <w:b/>
          <w:sz w:val="28"/>
          <w:szCs w:val="28"/>
          <w:u w:val="single"/>
        </w:rPr>
      </w:pPr>
      <w:r w:rsidRPr="008C0206">
        <w:rPr>
          <w:rFonts w:ascii="Bookman Old Style" w:hAnsi="Bookman Old Style" w:cs="Arial"/>
          <w:b/>
          <w:sz w:val="28"/>
          <w:szCs w:val="28"/>
          <w:u w:val="single"/>
        </w:rPr>
        <w:t>Hit &amp; Miss:</w:t>
      </w:r>
    </w:p>
    <w:p w:rsidR="00356BB9" w:rsidRPr="006E16FE" w:rsidRDefault="00356BB9" w:rsidP="008B0E86">
      <w:pPr>
        <w:pStyle w:val="Text"/>
        <w:widowControl w:val="0"/>
        <w:spacing w:line="240" w:lineRule="auto"/>
        <w:ind w:firstLine="0"/>
        <w:jc w:val="left"/>
        <w:rPr>
          <w:rFonts w:ascii="Bookman Old Style" w:hAnsi="Bookman Old Style" w:cs="Arial"/>
          <w:b/>
          <w:sz w:val="28"/>
          <w:szCs w:val="24"/>
        </w:rPr>
      </w:pPr>
      <w:r w:rsidRPr="006E16FE">
        <w:rPr>
          <w:rFonts w:ascii="Bookman Old Style" w:hAnsi="Bookman Old Style" w:cs="Arial"/>
          <w:b/>
          <w:sz w:val="28"/>
          <w:szCs w:val="24"/>
        </w:rPr>
        <w:t>Southwest Airlines: “We Love Your Bags”</w:t>
      </w:r>
    </w:p>
    <w:p w:rsidR="00356BB9" w:rsidRDefault="00356BB9" w:rsidP="008B0E86">
      <w:pPr>
        <w:pStyle w:val="Text"/>
        <w:widowControl w:val="0"/>
        <w:spacing w:line="240" w:lineRule="auto"/>
        <w:ind w:firstLine="0"/>
        <w:jc w:val="left"/>
        <w:rPr>
          <w:rFonts w:ascii="Bookman Old Style" w:hAnsi="Bookman Old Style" w:cs="Arial"/>
          <w:b/>
          <w:sz w:val="24"/>
          <w:szCs w:val="24"/>
        </w:rPr>
      </w:pPr>
      <w:r>
        <w:rPr>
          <w:rFonts w:ascii="Bookman Old Style" w:hAnsi="Bookman Old Style" w:cs="Arial"/>
          <w:b/>
          <w:sz w:val="24"/>
          <w:szCs w:val="24"/>
        </w:rPr>
        <w:t>Summary</w:t>
      </w:r>
    </w:p>
    <w:p w:rsidR="00356BB9" w:rsidRDefault="00356BB9" w:rsidP="008B0E86">
      <w:pPr>
        <w:pStyle w:val="Text"/>
        <w:widowControl w:val="0"/>
        <w:spacing w:line="240" w:lineRule="auto"/>
        <w:ind w:firstLine="0"/>
        <w:jc w:val="left"/>
        <w:rPr>
          <w:rFonts w:ascii="Bookman Old Style" w:hAnsi="Bookman Old Style"/>
          <w:i/>
          <w:sz w:val="24"/>
          <w:szCs w:val="24"/>
        </w:rPr>
      </w:pPr>
      <w:r w:rsidRPr="00587684">
        <w:rPr>
          <w:rFonts w:ascii="Bookman Old Style" w:hAnsi="Bookman Old Style"/>
          <w:i/>
          <w:sz w:val="24"/>
          <w:szCs w:val="24"/>
        </w:rPr>
        <w:t xml:space="preserve">Southwest has a corporate culture filled with humor and energy that spills over to its customers, begun with its founder Herb Kelleher. </w:t>
      </w:r>
      <w:r>
        <w:rPr>
          <w:rFonts w:ascii="Bookman Old Style" w:hAnsi="Bookman Old Style"/>
          <w:i/>
          <w:sz w:val="24"/>
          <w:szCs w:val="24"/>
        </w:rPr>
        <w:t xml:space="preserve">Southwest believes that if its </w:t>
      </w:r>
      <w:r w:rsidRPr="00587684">
        <w:rPr>
          <w:rFonts w:ascii="Bookman Old Style" w:hAnsi="Bookman Old Style"/>
          <w:i/>
          <w:sz w:val="24"/>
          <w:szCs w:val="24"/>
        </w:rPr>
        <w:t>employees are happy, they will be motivated to ensure their customers’ happiness as</w:t>
      </w:r>
      <w:r w:rsidRPr="00724A2F">
        <w:rPr>
          <w:rFonts w:ascii="Bookman Old Style" w:hAnsi="Bookman Old Style"/>
          <w:sz w:val="24"/>
          <w:szCs w:val="24"/>
        </w:rPr>
        <w:t xml:space="preserve"> </w:t>
      </w:r>
      <w:r w:rsidRPr="00587684">
        <w:rPr>
          <w:rFonts w:ascii="Bookman Old Style" w:hAnsi="Bookman Old Style"/>
          <w:i/>
          <w:sz w:val="24"/>
          <w:szCs w:val="24"/>
        </w:rPr>
        <w:t>wel</w:t>
      </w:r>
      <w:r>
        <w:rPr>
          <w:rFonts w:ascii="Bookman Old Style" w:hAnsi="Bookman Old Style"/>
          <w:i/>
          <w:sz w:val="24"/>
          <w:szCs w:val="24"/>
        </w:rPr>
        <w:t xml:space="preserve">l. </w:t>
      </w:r>
      <w:r w:rsidRPr="00390172">
        <w:rPr>
          <w:rFonts w:ascii="Bookman Old Style" w:hAnsi="Bookman Old Style"/>
          <w:i/>
          <w:sz w:val="24"/>
          <w:szCs w:val="24"/>
        </w:rPr>
        <w:t xml:space="preserve">“Southwest likes to think of itself as a customer service organization that happens to fly airplanes,” explains </w:t>
      </w:r>
      <w:proofErr w:type="gramStart"/>
      <w:r w:rsidRPr="00390172">
        <w:rPr>
          <w:rFonts w:ascii="Bookman Old Style" w:hAnsi="Bookman Old Style"/>
          <w:i/>
          <w:sz w:val="24"/>
          <w:szCs w:val="24"/>
        </w:rPr>
        <w:t>president</w:t>
      </w:r>
      <w:proofErr w:type="gramEnd"/>
      <w:r w:rsidRPr="00390172">
        <w:rPr>
          <w:rFonts w:ascii="Bookman Old Style" w:hAnsi="Bookman Old Style"/>
          <w:i/>
          <w:sz w:val="24"/>
          <w:szCs w:val="24"/>
        </w:rPr>
        <w:t xml:space="preserve"> Colleen Barrett.</w:t>
      </w:r>
      <w:r w:rsidRPr="00390172">
        <w:rPr>
          <w:rFonts w:ascii="Bookman Old Style" w:hAnsi="Bookman Old Style"/>
          <w:sz w:val="24"/>
          <w:szCs w:val="24"/>
        </w:rPr>
        <w:t xml:space="preserve"> </w:t>
      </w:r>
      <w:r w:rsidRPr="00390172">
        <w:rPr>
          <w:rFonts w:ascii="Bookman Old Style" w:hAnsi="Bookman Old Style"/>
          <w:i/>
          <w:sz w:val="24"/>
          <w:szCs w:val="24"/>
        </w:rPr>
        <w:t>Southwest gives employees every opportunity to voice their opinions, receive education and training, and move up the career ladder.</w:t>
      </w:r>
      <w:r w:rsidRPr="00390172">
        <w:rPr>
          <w:rFonts w:ascii="Bookman Old Style" w:hAnsi="Bookman Old Style"/>
          <w:spacing w:val="0"/>
          <w:sz w:val="24"/>
          <w:szCs w:val="24"/>
        </w:rPr>
        <w:t xml:space="preserve"> </w:t>
      </w:r>
      <w:r w:rsidRPr="00390172">
        <w:rPr>
          <w:rFonts w:ascii="Bookman Old Style" w:hAnsi="Bookman Old Style"/>
          <w:i/>
          <w:sz w:val="24"/>
          <w:szCs w:val="24"/>
        </w:rPr>
        <w:t xml:space="preserve">Southwest empowers its middle managers, supervisors, and front-line employees with the authority to make decisions that strengthen relationships with customers. </w:t>
      </w:r>
    </w:p>
    <w:p w:rsidR="00356BB9" w:rsidRPr="00587684" w:rsidRDefault="00356BB9" w:rsidP="008B0E86">
      <w:pPr>
        <w:pStyle w:val="Text"/>
        <w:widowControl w:val="0"/>
        <w:spacing w:line="240" w:lineRule="auto"/>
        <w:ind w:firstLine="0"/>
        <w:jc w:val="left"/>
        <w:rPr>
          <w:rFonts w:ascii="Bookman Old Style" w:hAnsi="Bookman Old Style" w:cs="Arial"/>
          <w:i/>
          <w:sz w:val="24"/>
          <w:szCs w:val="24"/>
        </w:rPr>
      </w:pPr>
    </w:p>
    <w:p w:rsidR="00356BB9" w:rsidRDefault="00356BB9" w:rsidP="008B0E86">
      <w:pPr>
        <w:pStyle w:val="Text"/>
        <w:widowControl w:val="0"/>
        <w:spacing w:line="240" w:lineRule="auto"/>
        <w:ind w:firstLine="0"/>
        <w:jc w:val="left"/>
        <w:rPr>
          <w:rFonts w:ascii="Bookman Old Style" w:hAnsi="Bookman Old Style"/>
          <w:b/>
          <w:sz w:val="24"/>
          <w:szCs w:val="24"/>
        </w:rPr>
      </w:pPr>
      <w:r w:rsidRPr="008C0206">
        <w:rPr>
          <w:rFonts w:ascii="Bookman Old Style" w:hAnsi="Bookman Old Style"/>
          <w:b/>
          <w:sz w:val="24"/>
          <w:szCs w:val="24"/>
        </w:rPr>
        <w:t>Questions for Critical Thinking</w:t>
      </w:r>
    </w:p>
    <w:p w:rsidR="00356BB9" w:rsidRPr="008C0206" w:rsidRDefault="00356BB9" w:rsidP="008B0E86">
      <w:pPr>
        <w:pStyle w:val="Text"/>
        <w:widowControl w:val="0"/>
        <w:spacing w:line="240" w:lineRule="auto"/>
        <w:ind w:firstLine="0"/>
        <w:jc w:val="left"/>
        <w:rPr>
          <w:rFonts w:ascii="Bookman Old Style" w:hAnsi="Bookman Old Style"/>
          <w:b/>
          <w:sz w:val="24"/>
          <w:szCs w:val="24"/>
        </w:rPr>
      </w:pPr>
    </w:p>
    <w:p w:rsidR="00356BB9" w:rsidRDefault="00356BB9" w:rsidP="008B0E86">
      <w:pPr>
        <w:pStyle w:val="Text"/>
        <w:widowControl w:val="0"/>
        <w:spacing w:line="240" w:lineRule="auto"/>
        <w:ind w:firstLine="0"/>
        <w:jc w:val="left"/>
        <w:rPr>
          <w:rFonts w:ascii="Bookman Old Style" w:hAnsi="Bookman Old Style"/>
          <w:b/>
          <w:sz w:val="24"/>
          <w:szCs w:val="24"/>
        </w:rPr>
      </w:pPr>
      <w:r w:rsidRPr="008C0206">
        <w:rPr>
          <w:rFonts w:ascii="Bookman Old Style" w:hAnsi="Bookman Old Style"/>
          <w:b/>
          <w:sz w:val="24"/>
          <w:szCs w:val="24"/>
        </w:rPr>
        <w:t>1. How would you describe the principles, beliefs, and values at Southwest?</w:t>
      </w:r>
    </w:p>
    <w:p w:rsidR="00356BB9" w:rsidRDefault="00356BB9" w:rsidP="008B0E86">
      <w:pPr>
        <w:pStyle w:val="Text"/>
        <w:widowControl w:val="0"/>
        <w:spacing w:line="240" w:lineRule="auto"/>
        <w:ind w:firstLine="0"/>
        <w:jc w:val="left"/>
        <w:rPr>
          <w:rFonts w:ascii="Bookman Old Style" w:hAnsi="Bookman Old Style"/>
          <w:b/>
          <w:sz w:val="24"/>
          <w:szCs w:val="24"/>
        </w:rPr>
      </w:pPr>
      <w:r>
        <w:rPr>
          <w:rFonts w:ascii="Bookman Old Style" w:hAnsi="Bookman Old Style"/>
          <w:b/>
          <w:sz w:val="24"/>
          <w:szCs w:val="24"/>
        </w:rPr>
        <w:tab/>
      </w:r>
      <w:r>
        <w:rPr>
          <w:rFonts w:ascii="Bookman Old Style" w:hAnsi="Bookman Old Style"/>
          <w:i/>
          <w:sz w:val="24"/>
          <w:szCs w:val="24"/>
        </w:rPr>
        <w:t>Southwest Airlines has put its customers’ needs first and believes that customer service is its top priority. Southwest was founded with a corporate culture based on humor and positive energy, and the company believes that if these values are embraced by all employees, then the customer will benefit. In addition, Southwest believes in empowering its employees with training and advancement opportunities. This empowerment keeps employees happy and dedicated to the company’s mission of excellent customer service.</w:t>
      </w:r>
    </w:p>
    <w:p w:rsidR="00356BB9" w:rsidRDefault="00356BB9" w:rsidP="008B0E86">
      <w:pPr>
        <w:pStyle w:val="Text"/>
        <w:widowControl w:val="0"/>
        <w:spacing w:line="240" w:lineRule="auto"/>
        <w:ind w:firstLine="0"/>
        <w:jc w:val="left"/>
        <w:rPr>
          <w:rFonts w:ascii="Bookman Old Style" w:hAnsi="Bookman Old Style"/>
          <w:i/>
          <w:sz w:val="24"/>
          <w:szCs w:val="24"/>
        </w:rPr>
      </w:pPr>
      <w:r>
        <w:rPr>
          <w:rFonts w:ascii="Bookman Old Style" w:hAnsi="Bookman Old Style"/>
          <w:i/>
          <w:sz w:val="24"/>
          <w:szCs w:val="24"/>
        </w:rPr>
        <w:tab/>
      </w:r>
    </w:p>
    <w:p w:rsidR="00356BB9" w:rsidRPr="008C0206" w:rsidRDefault="00356BB9" w:rsidP="008B0E86">
      <w:pPr>
        <w:pStyle w:val="Text"/>
        <w:widowControl w:val="0"/>
        <w:spacing w:line="240" w:lineRule="auto"/>
        <w:ind w:firstLine="0"/>
        <w:jc w:val="left"/>
        <w:rPr>
          <w:rFonts w:ascii="Bookman Old Style" w:hAnsi="Bookman Old Style"/>
          <w:i/>
          <w:sz w:val="24"/>
          <w:szCs w:val="24"/>
        </w:rPr>
      </w:pPr>
    </w:p>
    <w:p w:rsidR="00356BB9" w:rsidRDefault="00356BB9" w:rsidP="008B0E86">
      <w:pPr>
        <w:pStyle w:val="Text"/>
        <w:widowControl w:val="0"/>
        <w:spacing w:line="240" w:lineRule="auto"/>
        <w:ind w:firstLine="0"/>
        <w:jc w:val="left"/>
        <w:rPr>
          <w:rFonts w:ascii="Bookman Old Style" w:hAnsi="Bookman Old Style"/>
          <w:b/>
          <w:sz w:val="24"/>
          <w:szCs w:val="24"/>
        </w:rPr>
      </w:pPr>
      <w:r w:rsidRPr="008C0206">
        <w:rPr>
          <w:rFonts w:ascii="Bookman Old Style" w:hAnsi="Bookman Old Style"/>
          <w:b/>
          <w:sz w:val="24"/>
          <w:szCs w:val="24"/>
        </w:rPr>
        <w:lastRenderedPageBreak/>
        <w:t>2. Herb Kelleher is no longer</w:t>
      </w:r>
      <w:r w:rsidR="009D35F6">
        <w:rPr>
          <w:rFonts w:ascii="Bookman Old Style" w:hAnsi="Bookman Old Style"/>
          <w:b/>
          <w:sz w:val="24"/>
          <w:szCs w:val="24"/>
        </w:rPr>
        <w:t xml:space="preserve"> the</w:t>
      </w:r>
      <w:r w:rsidRPr="008C0206">
        <w:rPr>
          <w:rFonts w:ascii="Bookman Old Style" w:hAnsi="Bookman Old Style"/>
          <w:b/>
          <w:sz w:val="24"/>
          <w:szCs w:val="24"/>
        </w:rPr>
        <w:t xml:space="preserve"> CEO of Southwest, yet the company’s original corporate culture seems to have survived. Why do you think this is?</w:t>
      </w:r>
    </w:p>
    <w:p w:rsidR="00356BB9" w:rsidRDefault="00356BB9" w:rsidP="008B0E86">
      <w:pPr>
        <w:pStyle w:val="Text"/>
        <w:widowControl w:val="0"/>
        <w:spacing w:line="240" w:lineRule="auto"/>
        <w:ind w:firstLine="0"/>
        <w:jc w:val="left"/>
        <w:rPr>
          <w:rFonts w:ascii="Bookman Old Style" w:hAnsi="Bookman Old Style"/>
          <w:i/>
          <w:sz w:val="24"/>
          <w:szCs w:val="24"/>
        </w:rPr>
      </w:pPr>
      <w:r>
        <w:rPr>
          <w:rFonts w:ascii="Bookman Old Style" w:hAnsi="Bookman Old Style"/>
          <w:b/>
          <w:sz w:val="24"/>
          <w:szCs w:val="24"/>
        </w:rPr>
        <w:tab/>
      </w:r>
      <w:r>
        <w:rPr>
          <w:rFonts w:ascii="Bookman Old Style" w:hAnsi="Bookman Old Style"/>
          <w:i/>
          <w:sz w:val="24"/>
          <w:szCs w:val="24"/>
        </w:rPr>
        <w:t>Herb Kelleher’s idea of creating a corporate culture within Southwest Airlines that values humor and energy has likely survived intact because it has proven to be so successful thus far among both customers and employees.</w:t>
      </w:r>
    </w:p>
    <w:p w:rsidR="00356BB9" w:rsidRPr="00390172" w:rsidRDefault="00356BB9" w:rsidP="008B0E86">
      <w:pPr>
        <w:pStyle w:val="Text"/>
        <w:widowControl w:val="0"/>
        <w:spacing w:line="240" w:lineRule="auto"/>
        <w:ind w:firstLine="0"/>
        <w:jc w:val="left"/>
        <w:rPr>
          <w:rFonts w:ascii="Bookman Old Style" w:hAnsi="Bookman Old Style"/>
          <w:i/>
          <w:sz w:val="24"/>
          <w:szCs w:val="24"/>
        </w:rPr>
      </w:pPr>
    </w:p>
    <w:p w:rsidR="00356BB9" w:rsidRPr="00171599" w:rsidRDefault="00356BB9" w:rsidP="008B0E86">
      <w:pPr>
        <w:pStyle w:val="Sumsubhead"/>
        <w:widowControl w:val="0"/>
        <w:spacing w:line="240" w:lineRule="auto"/>
        <w:rPr>
          <w:rFonts w:ascii="Bookman Old Style" w:hAnsi="Bookman Old Style"/>
          <w:sz w:val="28"/>
          <w:szCs w:val="28"/>
        </w:rPr>
      </w:pPr>
      <w:r w:rsidRPr="00171599">
        <w:rPr>
          <w:rFonts w:ascii="Bookman Old Style" w:hAnsi="Bookman Old Style"/>
          <w:sz w:val="28"/>
          <w:szCs w:val="28"/>
        </w:rPr>
        <w:t>Assessment Check Answers</w:t>
      </w:r>
    </w:p>
    <w:p w:rsidR="00356BB9" w:rsidRPr="00724A2F" w:rsidRDefault="00356BB9" w:rsidP="008B0E86">
      <w:pPr>
        <w:pStyle w:val="Sumsubhead"/>
        <w:widowControl w:val="0"/>
        <w:spacing w:line="240" w:lineRule="auto"/>
        <w:rPr>
          <w:rFonts w:ascii="Bookman Old Style" w:hAnsi="Bookman Old Style"/>
          <w:sz w:val="24"/>
          <w:szCs w:val="24"/>
        </w:rPr>
      </w:pPr>
    </w:p>
    <w:p w:rsidR="00356BB9" w:rsidRDefault="00356BB9" w:rsidP="008B0E86">
      <w:pPr>
        <w:pStyle w:val="Sumtext"/>
        <w:widowControl w:val="0"/>
        <w:spacing w:line="240" w:lineRule="auto"/>
        <w:jc w:val="left"/>
        <w:rPr>
          <w:rFonts w:ascii="Bookman Old Style" w:hAnsi="Bookman Old Style"/>
          <w:b/>
          <w:bCs/>
          <w:sz w:val="24"/>
          <w:szCs w:val="24"/>
        </w:rPr>
      </w:pPr>
      <w:r w:rsidRPr="00724A2F">
        <w:rPr>
          <w:rFonts w:ascii="Bookman Old Style" w:hAnsi="Bookman Old Style"/>
          <w:b/>
          <w:bCs/>
          <w:sz w:val="24"/>
          <w:szCs w:val="24"/>
        </w:rPr>
        <w:t xml:space="preserve">7.1 What is the relationship between leadership style and corporate culture? </w:t>
      </w:r>
    </w:p>
    <w:p w:rsidR="00356BB9" w:rsidRPr="00171599" w:rsidRDefault="00356BB9" w:rsidP="008B0E86">
      <w:pPr>
        <w:pStyle w:val="Sumtext"/>
        <w:widowControl w:val="0"/>
        <w:spacing w:line="240" w:lineRule="auto"/>
        <w:jc w:val="left"/>
        <w:rPr>
          <w:rFonts w:ascii="Bookman Old Style" w:hAnsi="Bookman Old Style"/>
          <w:i/>
          <w:sz w:val="24"/>
          <w:szCs w:val="24"/>
        </w:rPr>
      </w:pPr>
      <w:r>
        <w:rPr>
          <w:rFonts w:ascii="Bookman Old Style" w:hAnsi="Bookman Old Style"/>
          <w:b/>
          <w:bCs/>
          <w:sz w:val="24"/>
          <w:szCs w:val="24"/>
        </w:rPr>
        <w:tab/>
      </w:r>
      <w:r w:rsidRPr="00171599">
        <w:rPr>
          <w:rFonts w:ascii="Bookman Old Style" w:hAnsi="Bookman Old Style"/>
          <w:i/>
          <w:sz w:val="24"/>
          <w:szCs w:val="24"/>
        </w:rPr>
        <w:t>The best leadership style to adopt often depends on the organization’s corporate culture and its system of principles, beliefs, and values. Managerial philosophies, communications networks, and workplace environments and practices all influence corporate culture.</w:t>
      </w:r>
    </w:p>
    <w:p w:rsidR="00356BB9" w:rsidRDefault="00356BB9" w:rsidP="008B0E86">
      <w:pPr>
        <w:pStyle w:val="Sumtext"/>
        <w:widowControl w:val="0"/>
        <w:spacing w:line="240" w:lineRule="auto"/>
        <w:jc w:val="left"/>
        <w:rPr>
          <w:rFonts w:ascii="Bookman Old Style" w:hAnsi="Bookman Old Style"/>
          <w:b/>
          <w:bCs/>
          <w:sz w:val="24"/>
          <w:szCs w:val="24"/>
        </w:rPr>
      </w:pPr>
    </w:p>
    <w:p w:rsidR="00356BB9" w:rsidRDefault="00356BB9" w:rsidP="008B0E86">
      <w:pPr>
        <w:pStyle w:val="Sumtext"/>
        <w:widowControl w:val="0"/>
        <w:spacing w:line="240" w:lineRule="auto"/>
        <w:jc w:val="left"/>
        <w:rPr>
          <w:rFonts w:ascii="Bookman Old Style" w:hAnsi="Bookman Old Style"/>
          <w:b/>
          <w:bCs/>
          <w:sz w:val="24"/>
          <w:szCs w:val="24"/>
        </w:rPr>
      </w:pPr>
      <w:r w:rsidRPr="00724A2F">
        <w:rPr>
          <w:rFonts w:ascii="Bookman Old Style" w:hAnsi="Bookman Old Style"/>
          <w:b/>
          <w:bCs/>
          <w:sz w:val="24"/>
          <w:szCs w:val="24"/>
        </w:rPr>
        <w:t xml:space="preserve">7.2 What is a strong corporate culture? </w:t>
      </w:r>
    </w:p>
    <w:p w:rsidR="00356BB9" w:rsidRPr="00171599" w:rsidRDefault="00356BB9" w:rsidP="008B0E86">
      <w:pPr>
        <w:pStyle w:val="Sumtext"/>
        <w:widowControl w:val="0"/>
        <w:spacing w:line="240" w:lineRule="auto"/>
        <w:jc w:val="left"/>
        <w:rPr>
          <w:rFonts w:ascii="Bookman Old Style" w:hAnsi="Bookman Old Style"/>
          <w:i/>
          <w:spacing w:val="4"/>
          <w:sz w:val="24"/>
          <w:szCs w:val="24"/>
          <w:lang w:val="en-GB"/>
        </w:rPr>
      </w:pPr>
      <w:r>
        <w:rPr>
          <w:rFonts w:ascii="Bookman Old Style" w:hAnsi="Bookman Old Style"/>
          <w:b/>
          <w:bCs/>
          <w:sz w:val="24"/>
          <w:szCs w:val="24"/>
        </w:rPr>
        <w:tab/>
      </w:r>
      <w:r w:rsidRPr="00171599">
        <w:rPr>
          <w:rFonts w:ascii="Bookman Old Style" w:hAnsi="Bookman Old Style"/>
          <w:i/>
          <w:spacing w:val="4"/>
          <w:sz w:val="24"/>
          <w:szCs w:val="24"/>
          <w:lang w:val="en-GB"/>
        </w:rPr>
        <w:t xml:space="preserve">A corporate culture is an organization’s system of principles, beliefs, and values. In an organization with a strong culture, everyone knows and supports the same principles, beliefs, and values. </w:t>
      </w:r>
    </w:p>
    <w:p w:rsidR="00356BB9" w:rsidRPr="00E01B16" w:rsidRDefault="00356BB9" w:rsidP="008B0E86">
      <w:pPr>
        <w:rPr>
          <w:b/>
          <w:szCs w:val="24"/>
        </w:rPr>
      </w:pPr>
    </w:p>
    <w:p w:rsidR="00356BB9" w:rsidRPr="00E01B16" w:rsidRDefault="00356BB9" w:rsidP="008B0E86">
      <w:pPr>
        <w:rPr>
          <w:b/>
          <w:szCs w:val="24"/>
        </w:rPr>
      </w:pPr>
      <w:r>
        <w:rPr>
          <w:b/>
          <w:sz w:val="28"/>
          <w:szCs w:val="28"/>
        </w:rPr>
        <w:br w:type="page"/>
      </w:r>
      <w:r w:rsidRPr="00AD7886">
        <w:rPr>
          <w:b/>
          <w:sz w:val="28"/>
          <w:szCs w:val="28"/>
        </w:rPr>
        <w:lastRenderedPageBreak/>
        <w:t xml:space="preserve">Learning </w:t>
      </w:r>
      <w:r>
        <w:rPr>
          <w:b/>
          <w:sz w:val="28"/>
          <w:szCs w:val="28"/>
        </w:rPr>
        <w:t>Objective</w:t>
      </w:r>
      <w:r w:rsidRPr="00AD7886">
        <w:rPr>
          <w:b/>
          <w:sz w:val="28"/>
          <w:szCs w:val="28"/>
        </w:rPr>
        <w:t xml:space="preserve"> 8: </w:t>
      </w:r>
      <w:r w:rsidR="0092111B" w:rsidRPr="0092111B">
        <w:rPr>
          <w:b/>
          <w:sz w:val="28"/>
          <w:szCs w:val="28"/>
        </w:rPr>
        <w:t>Identify organizational structures.</w:t>
      </w:r>
    </w:p>
    <w:p w:rsidR="00356BB9" w:rsidRPr="00390172" w:rsidRDefault="00356BB9" w:rsidP="008B0E86">
      <w:pPr>
        <w:pStyle w:val="Sumtext"/>
        <w:widowControl w:val="0"/>
        <w:spacing w:line="240" w:lineRule="auto"/>
        <w:jc w:val="left"/>
        <w:rPr>
          <w:rFonts w:ascii="Bookman Old Style" w:hAnsi="Bookman Old Style"/>
          <w:i/>
          <w:sz w:val="24"/>
          <w:szCs w:val="24"/>
        </w:rPr>
      </w:pPr>
      <w:r>
        <w:rPr>
          <w:rFonts w:ascii="Bookman Old Style" w:hAnsi="Bookman Old Style"/>
          <w:i/>
          <w:sz w:val="24"/>
          <w:szCs w:val="24"/>
        </w:rPr>
        <w:tab/>
      </w:r>
      <w:r w:rsidRPr="00390172">
        <w:rPr>
          <w:rFonts w:ascii="Bookman Old Style" w:hAnsi="Bookman Old Style"/>
          <w:i/>
          <w:sz w:val="24"/>
          <w:szCs w:val="24"/>
        </w:rPr>
        <w:t xml:space="preserve">The subdivision of work activities into units within the organization is called </w:t>
      </w:r>
      <w:r w:rsidRPr="00390172">
        <w:rPr>
          <w:rFonts w:ascii="Bookman Old Style" w:hAnsi="Bookman Old Style"/>
          <w:iCs/>
          <w:sz w:val="24"/>
          <w:szCs w:val="24"/>
        </w:rPr>
        <w:t>departmentalization</w:t>
      </w:r>
      <w:r w:rsidRPr="00390172">
        <w:rPr>
          <w:rFonts w:ascii="Bookman Old Style" w:hAnsi="Bookman Old Style"/>
          <w:i/>
          <w:iCs/>
          <w:sz w:val="24"/>
          <w:szCs w:val="24"/>
        </w:rPr>
        <w:t>.</w:t>
      </w:r>
      <w:r w:rsidRPr="00390172">
        <w:rPr>
          <w:rFonts w:ascii="Bookman Old Style" w:hAnsi="Bookman Old Style"/>
          <w:i/>
          <w:sz w:val="24"/>
          <w:szCs w:val="24"/>
        </w:rPr>
        <w:t xml:space="preserve"> It may be based on products, geographical locations, customers, functions, or processes. Most firms implement one or more of four structures: line, line-and-staff, committee, and matrix structures. </w:t>
      </w:r>
    </w:p>
    <w:p w:rsidR="00356BB9" w:rsidRDefault="00356BB9" w:rsidP="008B0E86">
      <w:pPr>
        <w:rPr>
          <w:b/>
          <w:sz w:val="28"/>
          <w:szCs w:val="28"/>
        </w:rPr>
      </w:pPr>
    </w:p>
    <w:p w:rsidR="00356BB9" w:rsidRPr="005129EC" w:rsidRDefault="00356BB9" w:rsidP="008B0E86">
      <w:pPr>
        <w:rPr>
          <w:b/>
          <w:sz w:val="28"/>
          <w:szCs w:val="28"/>
        </w:rPr>
      </w:pPr>
      <w:r w:rsidRPr="00E01B16">
        <w:rPr>
          <w:b/>
          <w:sz w:val="28"/>
          <w:szCs w:val="28"/>
        </w:rPr>
        <w:t>Annotated Lecture Outline</w:t>
      </w:r>
    </w:p>
    <w:p w:rsidR="00356BB9" w:rsidRPr="00E01B16" w:rsidRDefault="00356BB9" w:rsidP="008B0E86">
      <w:pPr>
        <w:rPr>
          <w:szCs w:val="24"/>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7"/>
        <w:gridCol w:w="2723"/>
      </w:tblGrid>
      <w:tr w:rsidR="00356BB9" w:rsidRPr="007E33BE">
        <w:tc>
          <w:tcPr>
            <w:tcW w:w="6277" w:type="dxa"/>
          </w:tcPr>
          <w:p w:rsidR="00356BB9" w:rsidRPr="007E33BE" w:rsidRDefault="00356BB9" w:rsidP="008B0E86">
            <w:pPr>
              <w:pStyle w:val="H1"/>
              <w:keepNext w:val="0"/>
              <w:keepLines w:val="0"/>
              <w:spacing w:before="0" w:after="0" w:line="360" w:lineRule="auto"/>
              <w:rPr>
                <w:rFonts w:ascii="Bookman Old Style" w:hAnsi="Bookman Old Style"/>
                <w:b/>
                <w:i/>
                <w:caps w:val="0"/>
                <w:color w:val="000000"/>
                <w:sz w:val="24"/>
                <w:szCs w:val="24"/>
              </w:rPr>
            </w:pPr>
            <w:r w:rsidRPr="007E33BE">
              <w:rPr>
                <w:rFonts w:ascii="Bookman Old Style" w:hAnsi="Bookman Old Style"/>
                <w:b/>
                <w:i/>
                <w:caps w:val="0"/>
                <w:color w:val="000000"/>
                <w:sz w:val="24"/>
                <w:szCs w:val="24"/>
              </w:rPr>
              <w:t>ORGANIZATIONAL STRUCTURES</w:t>
            </w:r>
          </w:p>
        </w:tc>
        <w:tc>
          <w:tcPr>
            <w:tcW w:w="2723" w:type="dxa"/>
          </w:tcPr>
          <w:p w:rsidR="00356BB9" w:rsidRPr="007E33BE" w:rsidRDefault="00356BB9" w:rsidP="002F6600">
            <w:pPr>
              <w:spacing w:after="240"/>
              <w:rPr>
                <w:szCs w:val="24"/>
              </w:rPr>
            </w:pPr>
            <w:r w:rsidRPr="00142C76">
              <w:rPr>
                <w:szCs w:val="24"/>
              </w:rPr>
              <w:t xml:space="preserve">PowerPoint Slide </w:t>
            </w:r>
            <w:r w:rsidR="002F6600">
              <w:rPr>
                <w:szCs w:val="24"/>
              </w:rPr>
              <w:t>20</w:t>
            </w:r>
          </w:p>
        </w:tc>
      </w:tr>
      <w:tr w:rsidR="00356BB9" w:rsidRPr="007E33BE">
        <w:tc>
          <w:tcPr>
            <w:tcW w:w="6277" w:type="dxa"/>
          </w:tcPr>
          <w:p w:rsidR="00356BB9" w:rsidRPr="007E33BE" w:rsidRDefault="00356BB9" w:rsidP="008B0E86">
            <w:pPr>
              <w:numPr>
                <w:ilvl w:val="1"/>
                <w:numId w:val="9"/>
              </w:numPr>
              <w:spacing w:after="240"/>
              <w:rPr>
                <w:szCs w:val="24"/>
              </w:rPr>
            </w:pPr>
            <w:r w:rsidRPr="007E33BE">
              <w:rPr>
                <w:szCs w:val="24"/>
              </w:rPr>
              <w:t xml:space="preserve">An </w:t>
            </w:r>
            <w:r w:rsidR="00133794" w:rsidRPr="00133794">
              <w:rPr>
                <w:i/>
                <w:szCs w:val="24"/>
                <w:u w:val="single"/>
              </w:rPr>
              <w:t>organization</w:t>
            </w:r>
            <w:r w:rsidRPr="007E33BE">
              <w:rPr>
                <w:szCs w:val="24"/>
              </w:rPr>
              <w:t xml:space="preserve"> </w:t>
            </w:r>
            <w:r w:rsidRPr="00724A2F">
              <w:rPr>
                <w:bCs/>
                <w:szCs w:val="24"/>
              </w:rPr>
              <w:t>is</w:t>
            </w:r>
            <w:r w:rsidRPr="00724A2F">
              <w:rPr>
                <w:spacing w:val="-3"/>
                <w:szCs w:val="24"/>
              </w:rPr>
              <w:t xml:space="preserve"> a structured group of people working together to achieve common goals.</w:t>
            </w:r>
          </w:p>
        </w:tc>
        <w:tc>
          <w:tcPr>
            <w:tcW w:w="2723" w:type="dxa"/>
          </w:tcPr>
          <w:p w:rsidR="00356BB9" w:rsidRPr="007E33BE" w:rsidRDefault="00356BB9" w:rsidP="008B0E86">
            <w:pPr>
              <w:spacing w:after="240"/>
              <w:rPr>
                <w:szCs w:val="24"/>
              </w:rPr>
            </w:pPr>
          </w:p>
        </w:tc>
      </w:tr>
      <w:tr w:rsidR="00356BB9" w:rsidRPr="007E33BE">
        <w:tc>
          <w:tcPr>
            <w:tcW w:w="6277" w:type="dxa"/>
          </w:tcPr>
          <w:p w:rsidR="00356BB9" w:rsidRPr="007E33BE" w:rsidRDefault="00356BB9" w:rsidP="008B0E86">
            <w:pPr>
              <w:numPr>
                <w:ilvl w:val="1"/>
                <w:numId w:val="9"/>
              </w:numPr>
              <w:spacing w:after="240"/>
              <w:rPr>
                <w:szCs w:val="24"/>
              </w:rPr>
            </w:pPr>
            <w:r w:rsidRPr="007E33BE">
              <w:rPr>
                <w:szCs w:val="24"/>
              </w:rPr>
              <w:t>An organization has three key elements:</w:t>
            </w:r>
          </w:p>
        </w:tc>
        <w:tc>
          <w:tcPr>
            <w:tcW w:w="2723" w:type="dxa"/>
          </w:tcPr>
          <w:p w:rsidR="00356BB9" w:rsidRPr="00691EF7" w:rsidRDefault="00356BB9" w:rsidP="008B0E86">
            <w:pPr>
              <w:spacing w:after="240"/>
              <w:rPr>
                <w:i/>
                <w:szCs w:val="24"/>
              </w:rPr>
            </w:pPr>
            <w:r>
              <w:rPr>
                <w:i/>
                <w:szCs w:val="24"/>
                <w:u w:val="single"/>
              </w:rPr>
              <w:t>Lecture Enhancer:</w:t>
            </w:r>
            <w:r>
              <w:rPr>
                <w:i/>
                <w:szCs w:val="24"/>
              </w:rPr>
              <w:t xml:space="preserve"> Are each of these elements equally important? Why or why not?</w:t>
            </w:r>
          </w:p>
        </w:tc>
      </w:tr>
      <w:tr w:rsidR="00356BB9" w:rsidRPr="007E33BE">
        <w:tc>
          <w:tcPr>
            <w:tcW w:w="6277" w:type="dxa"/>
          </w:tcPr>
          <w:p w:rsidR="00356BB9" w:rsidRPr="007E33BE" w:rsidRDefault="00356BB9" w:rsidP="008B0E86">
            <w:pPr>
              <w:numPr>
                <w:ilvl w:val="2"/>
                <w:numId w:val="9"/>
              </w:numPr>
              <w:spacing w:after="240"/>
              <w:rPr>
                <w:szCs w:val="24"/>
              </w:rPr>
            </w:pPr>
            <w:r w:rsidRPr="007E33BE" w:rsidDel="006E16FE">
              <w:rPr>
                <w:szCs w:val="24"/>
              </w:rPr>
              <w:t>h</w:t>
            </w:r>
            <w:r w:rsidRPr="007E33BE">
              <w:rPr>
                <w:szCs w:val="24"/>
              </w:rPr>
              <w:t>uman interaction</w:t>
            </w:r>
          </w:p>
        </w:tc>
        <w:tc>
          <w:tcPr>
            <w:tcW w:w="2723" w:type="dxa"/>
          </w:tcPr>
          <w:p w:rsidR="00356BB9" w:rsidRPr="007E33BE" w:rsidRDefault="00356BB9" w:rsidP="008B0E86">
            <w:pPr>
              <w:spacing w:after="240"/>
              <w:rPr>
                <w:szCs w:val="24"/>
              </w:rPr>
            </w:pPr>
          </w:p>
        </w:tc>
      </w:tr>
      <w:tr w:rsidR="00356BB9" w:rsidRPr="007E33BE">
        <w:tc>
          <w:tcPr>
            <w:tcW w:w="6277" w:type="dxa"/>
          </w:tcPr>
          <w:p w:rsidR="00356BB9" w:rsidRPr="007E33BE" w:rsidRDefault="00356BB9" w:rsidP="008B0E86">
            <w:pPr>
              <w:numPr>
                <w:ilvl w:val="2"/>
                <w:numId w:val="9"/>
              </w:numPr>
              <w:spacing w:after="240"/>
              <w:rPr>
                <w:szCs w:val="24"/>
              </w:rPr>
            </w:pPr>
            <w:r w:rsidRPr="007E33BE" w:rsidDel="006E16FE">
              <w:rPr>
                <w:szCs w:val="24"/>
              </w:rPr>
              <w:t>g</w:t>
            </w:r>
            <w:r w:rsidRPr="007E33BE">
              <w:rPr>
                <w:szCs w:val="24"/>
              </w:rPr>
              <w:t>oal-directed activities</w:t>
            </w:r>
          </w:p>
        </w:tc>
        <w:tc>
          <w:tcPr>
            <w:tcW w:w="2723" w:type="dxa"/>
          </w:tcPr>
          <w:p w:rsidR="00356BB9" w:rsidRPr="007E33BE" w:rsidRDefault="00356BB9" w:rsidP="008B0E86">
            <w:pPr>
              <w:spacing w:after="240"/>
              <w:rPr>
                <w:szCs w:val="24"/>
              </w:rPr>
            </w:pPr>
          </w:p>
        </w:tc>
      </w:tr>
      <w:tr w:rsidR="00356BB9" w:rsidRPr="007E33BE">
        <w:tc>
          <w:tcPr>
            <w:tcW w:w="6277" w:type="dxa"/>
          </w:tcPr>
          <w:p w:rsidR="00356BB9" w:rsidRPr="007E33BE" w:rsidRDefault="00356BB9" w:rsidP="008B0E86">
            <w:pPr>
              <w:numPr>
                <w:ilvl w:val="2"/>
                <w:numId w:val="9"/>
              </w:numPr>
              <w:spacing w:after="240"/>
              <w:rPr>
                <w:szCs w:val="24"/>
              </w:rPr>
            </w:pPr>
            <w:proofErr w:type="gramStart"/>
            <w:r w:rsidRPr="007E33BE" w:rsidDel="006E16FE">
              <w:rPr>
                <w:szCs w:val="24"/>
              </w:rPr>
              <w:t>s</w:t>
            </w:r>
            <w:r w:rsidRPr="007E33BE">
              <w:rPr>
                <w:szCs w:val="24"/>
              </w:rPr>
              <w:t>tructure</w:t>
            </w:r>
            <w:proofErr w:type="gramEnd"/>
            <w:r w:rsidRPr="007E33BE">
              <w:rPr>
                <w:szCs w:val="24"/>
              </w:rPr>
              <w:t>.</w:t>
            </w:r>
          </w:p>
        </w:tc>
        <w:tc>
          <w:tcPr>
            <w:tcW w:w="2723" w:type="dxa"/>
          </w:tcPr>
          <w:p w:rsidR="00356BB9" w:rsidRPr="007E33BE" w:rsidRDefault="00356BB9" w:rsidP="008B0E86">
            <w:pPr>
              <w:spacing w:after="240"/>
              <w:rPr>
                <w:szCs w:val="24"/>
              </w:rPr>
            </w:pPr>
            <w:r w:rsidRPr="007E33BE">
              <w:rPr>
                <w:szCs w:val="24"/>
              </w:rPr>
              <w:t xml:space="preserve"> </w:t>
            </w:r>
          </w:p>
        </w:tc>
      </w:tr>
      <w:tr w:rsidR="00356BB9" w:rsidRPr="007E33BE">
        <w:tc>
          <w:tcPr>
            <w:tcW w:w="6277" w:type="dxa"/>
          </w:tcPr>
          <w:p w:rsidR="00356BB9" w:rsidRPr="007E33BE" w:rsidRDefault="00356BB9" w:rsidP="008B0E86">
            <w:pPr>
              <w:numPr>
                <w:ilvl w:val="1"/>
                <w:numId w:val="9"/>
              </w:numPr>
              <w:spacing w:after="240"/>
              <w:rPr>
                <w:szCs w:val="24"/>
              </w:rPr>
            </w:pPr>
            <w:r w:rsidRPr="00724A2F">
              <w:rPr>
                <w:spacing w:val="-3"/>
                <w:szCs w:val="24"/>
              </w:rPr>
              <w:t>The organizing process</w:t>
            </w:r>
            <w:r>
              <w:rPr>
                <w:spacing w:val="-3"/>
                <w:szCs w:val="24"/>
              </w:rPr>
              <w:t xml:space="preserve"> </w:t>
            </w:r>
            <w:r w:rsidRPr="00724A2F">
              <w:rPr>
                <w:spacing w:val="-3"/>
                <w:szCs w:val="24"/>
              </w:rPr>
              <w:t xml:space="preserve">should result in </w:t>
            </w:r>
            <w:r>
              <w:rPr>
                <w:spacing w:val="-3"/>
                <w:szCs w:val="24"/>
              </w:rPr>
              <w:t>a</w:t>
            </w:r>
            <w:r w:rsidRPr="00724A2F">
              <w:rPr>
                <w:spacing w:val="-3"/>
                <w:szCs w:val="24"/>
              </w:rPr>
              <w:t xml:space="preserve"> structure that permits interactions among individuals and departments needed to achieve company goals</w:t>
            </w:r>
            <w:r>
              <w:rPr>
                <w:spacing w:val="-3"/>
                <w:szCs w:val="24"/>
              </w:rPr>
              <w:t>.</w:t>
            </w:r>
          </w:p>
        </w:tc>
        <w:tc>
          <w:tcPr>
            <w:tcW w:w="2723" w:type="dxa"/>
          </w:tcPr>
          <w:p w:rsidR="00356BB9" w:rsidRPr="007E33BE" w:rsidRDefault="00356BB9" w:rsidP="008B0E86">
            <w:pPr>
              <w:spacing w:after="240"/>
              <w:rPr>
                <w:szCs w:val="24"/>
              </w:rPr>
            </w:pPr>
          </w:p>
        </w:tc>
      </w:tr>
      <w:tr w:rsidR="00356BB9" w:rsidRPr="007E33BE">
        <w:tc>
          <w:tcPr>
            <w:tcW w:w="6277" w:type="dxa"/>
          </w:tcPr>
          <w:p w:rsidR="00356BB9" w:rsidRPr="007E33BE" w:rsidRDefault="00356BB9" w:rsidP="008B0E86">
            <w:pPr>
              <w:numPr>
                <w:ilvl w:val="1"/>
                <w:numId w:val="9"/>
              </w:numPr>
              <w:spacing w:after="240"/>
              <w:rPr>
                <w:szCs w:val="24"/>
              </w:rPr>
            </w:pPr>
            <w:r w:rsidRPr="007E33BE">
              <w:rPr>
                <w:szCs w:val="24"/>
              </w:rPr>
              <w:t>Steps in the organizing process:</w:t>
            </w:r>
          </w:p>
        </w:tc>
        <w:tc>
          <w:tcPr>
            <w:tcW w:w="2723" w:type="dxa"/>
          </w:tcPr>
          <w:p w:rsidR="00356BB9" w:rsidRPr="007E33BE" w:rsidRDefault="00356BB9" w:rsidP="008B0E86">
            <w:pPr>
              <w:spacing w:after="240"/>
              <w:rPr>
                <w:szCs w:val="24"/>
              </w:rPr>
            </w:pPr>
            <w:r>
              <w:rPr>
                <w:szCs w:val="24"/>
              </w:rPr>
              <w:t>Figure 7.5 Steps in the Organizing Process</w:t>
            </w:r>
          </w:p>
        </w:tc>
      </w:tr>
      <w:tr w:rsidR="00356BB9" w:rsidRPr="007E33BE">
        <w:tc>
          <w:tcPr>
            <w:tcW w:w="6277" w:type="dxa"/>
          </w:tcPr>
          <w:p w:rsidR="00356BB9" w:rsidRPr="007E33BE" w:rsidRDefault="00356BB9" w:rsidP="008B0E86">
            <w:pPr>
              <w:numPr>
                <w:ilvl w:val="2"/>
                <w:numId w:val="9"/>
              </w:numPr>
              <w:spacing w:after="240"/>
              <w:rPr>
                <w:szCs w:val="24"/>
              </w:rPr>
            </w:pPr>
            <w:r w:rsidRPr="007E33BE">
              <w:rPr>
                <w:szCs w:val="24"/>
              </w:rPr>
              <w:t>Determine specific work activities needed to implement plans and achieve goals.</w:t>
            </w:r>
          </w:p>
        </w:tc>
        <w:tc>
          <w:tcPr>
            <w:tcW w:w="2723" w:type="dxa"/>
          </w:tcPr>
          <w:p w:rsidR="00356BB9" w:rsidRPr="007E33BE" w:rsidRDefault="00356BB9" w:rsidP="008B0E86">
            <w:pPr>
              <w:spacing w:after="240"/>
              <w:rPr>
                <w:szCs w:val="24"/>
              </w:rPr>
            </w:pPr>
          </w:p>
        </w:tc>
      </w:tr>
      <w:tr w:rsidR="00356BB9" w:rsidRPr="007E33BE">
        <w:tc>
          <w:tcPr>
            <w:tcW w:w="6277" w:type="dxa"/>
          </w:tcPr>
          <w:p w:rsidR="00356BB9" w:rsidRPr="007E33BE" w:rsidRDefault="00356BB9" w:rsidP="008B0E86">
            <w:pPr>
              <w:numPr>
                <w:ilvl w:val="2"/>
                <w:numId w:val="9"/>
              </w:numPr>
              <w:spacing w:after="240"/>
              <w:rPr>
                <w:szCs w:val="24"/>
              </w:rPr>
            </w:pPr>
            <w:r w:rsidRPr="007E33BE">
              <w:rPr>
                <w:szCs w:val="24"/>
              </w:rPr>
              <w:t>Group work acti</w:t>
            </w:r>
            <w:r>
              <w:rPr>
                <w:szCs w:val="24"/>
              </w:rPr>
              <w:t>vities into a logical</w:t>
            </w:r>
            <w:r w:rsidRPr="007E33BE">
              <w:rPr>
                <w:szCs w:val="24"/>
              </w:rPr>
              <w:t xml:space="preserve"> structure.</w:t>
            </w:r>
          </w:p>
        </w:tc>
        <w:tc>
          <w:tcPr>
            <w:tcW w:w="2723" w:type="dxa"/>
          </w:tcPr>
          <w:p w:rsidR="00356BB9" w:rsidRPr="007E33BE" w:rsidRDefault="00356BB9" w:rsidP="008B0E86">
            <w:pPr>
              <w:spacing w:after="240"/>
              <w:rPr>
                <w:szCs w:val="24"/>
              </w:rPr>
            </w:pPr>
          </w:p>
        </w:tc>
      </w:tr>
      <w:tr w:rsidR="00356BB9" w:rsidRPr="007E33BE">
        <w:tc>
          <w:tcPr>
            <w:tcW w:w="6277" w:type="dxa"/>
          </w:tcPr>
          <w:p w:rsidR="00356BB9" w:rsidRPr="007E33BE" w:rsidRDefault="00356BB9" w:rsidP="008B0E86">
            <w:pPr>
              <w:numPr>
                <w:ilvl w:val="2"/>
                <w:numId w:val="9"/>
              </w:numPr>
              <w:spacing w:after="240"/>
              <w:rPr>
                <w:szCs w:val="24"/>
              </w:rPr>
            </w:pPr>
            <w:r w:rsidRPr="007E33BE">
              <w:rPr>
                <w:szCs w:val="24"/>
              </w:rPr>
              <w:t xml:space="preserve">Assign activities to specific people, and give them the necessary resources to complete </w:t>
            </w:r>
            <w:r w:rsidRPr="007E33BE">
              <w:rPr>
                <w:szCs w:val="24"/>
              </w:rPr>
              <w:lastRenderedPageBreak/>
              <w:t>these tasks.</w:t>
            </w:r>
          </w:p>
        </w:tc>
        <w:tc>
          <w:tcPr>
            <w:tcW w:w="2723" w:type="dxa"/>
          </w:tcPr>
          <w:p w:rsidR="00356BB9" w:rsidRPr="007E33BE" w:rsidRDefault="00356BB9" w:rsidP="008B0E86">
            <w:pPr>
              <w:spacing w:after="240"/>
              <w:rPr>
                <w:szCs w:val="24"/>
              </w:rPr>
            </w:pPr>
          </w:p>
        </w:tc>
      </w:tr>
      <w:tr w:rsidR="00356BB9" w:rsidRPr="007E33BE">
        <w:tc>
          <w:tcPr>
            <w:tcW w:w="6277" w:type="dxa"/>
          </w:tcPr>
          <w:p w:rsidR="00356BB9" w:rsidRPr="007E33BE" w:rsidRDefault="00356BB9" w:rsidP="008B0E86">
            <w:pPr>
              <w:numPr>
                <w:ilvl w:val="2"/>
                <w:numId w:val="9"/>
              </w:numPr>
              <w:spacing w:after="240"/>
              <w:rPr>
                <w:szCs w:val="24"/>
              </w:rPr>
            </w:pPr>
            <w:r w:rsidRPr="007E33BE">
              <w:rPr>
                <w:szCs w:val="24"/>
              </w:rPr>
              <w:lastRenderedPageBreak/>
              <w:t>Coordinate the work of different groups and individuals.</w:t>
            </w:r>
          </w:p>
        </w:tc>
        <w:tc>
          <w:tcPr>
            <w:tcW w:w="2723" w:type="dxa"/>
          </w:tcPr>
          <w:p w:rsidR="00356BB9" w:rsidRPr="007E33BE" w:rsidRDefault="00356BB9" w:rsidP="008B0E86">
            <w:pPr>
              <w:spacing w:after="240"/>
              <w:rPr>
                <w:szCs w:val="24"/>
              </w:rPr>
            </w:pPr>
          </w:p>
        </w:tc>
      </w:tr>
      <w:tr w:rsidR="00356BB9" w:rsidRPr="007E33BE">
        <w:tc>
          <w:tcPr>
            <w:tcW w:w="6277" w:type="dxa"/>
          </w:tcPr>
          <w:p w:rsidR="00356BB9" w:rsidRPr="007E33BE" w:rsidRDefault="00356BB9" w:rsidP="008B0E86">
            <w:pPr>
              <w:numPr>
                <w:ilvl w:val="2"/>
                <w:numId w:val="9"/>
              </w:numPr>
              <w:spacing w:after="240"/>
              <w:rPr>
                <w:szCs w:val="24"/>
              </w:rPr>
            </w:pPr>
            <w:r>
              <w:rPr>
                <w:szCs w:val="24"/>
              </w:rPr>
              <w:t>E</w:t>
            </w:r>
            <w:r w:rsidRPr="00724A2F">
              <w:rPr>
                <w:szCs w:val="24"/>
              </w:rPr>
              <w:t>valuate the results of the organizing process to ensure effective and efficient progress toward planned goals.</w:t>
            </w:r>
          </w:p>
        </w:tc>
        <w:tc>
          <w:tcPr>
            <w:tcW w:w="2723" w:type="dxa"/>
          </w:tcPr>
          <w:p w:rsidR="00356BB9" w:rsidRPr="007E33BE" w:rsidRDefault="00356BB9" w:rsidP="008B0E86">
            <w:pPr>
              <w:spacing w:after="240"/>
              <w:rPr>
                <w:szCs w:val="24"/>
              </w:rPr>
            </w:pPr>
          </w:p>
        </w:tc>
      </w:tr>
      <w:tr w:rsidR="00356BB9" w:rsidRPr="007E33BE">
        <w:tc>
          <w:tcPr>
            <w:tcW w:w="6277" w:type="dxa"/>
          </w:tcPr>
          <w:p w:rsidR="00356BB9" w:rsidRPr="007E33BE" w:rsidRDefault="00356BB9" w:rsidP="008B0E86">
            <w:pPr>
              <w:numPr>
                <w:ilvl w:val="1"/>
                <w:numId w:val="9"/>
              </w:numPr>
              <w:spacing w:after="240"/>
              <w:rPr>
                <w:szCs w:val="24"/>
              </w:rPr>
            </w:pPr>
            <w:r w:rsidRPr="007E33BE">
              <w:rPr>
                <w:szCs w:val="24"/>
              </w:rPr>
              <w:t>G</w:t>
            </w:r>
            <w:r>
              <w:rPr>
                <w:szCs w:val="24"/>
              </w:rPr>
              <w:t xml:space="preserve">oals and competitive strategy, product, </w:t>
            </w:r>
            <w:r w:rsidRPr="007E33BE">
              <w:rPr>
                <w:szCs w:val="24"/>
              </w:rPr>
              <w:t xml:space="preserve">technology, and size </w:t>
            </w:r>
            <w:r>
              <w:rPr>
                <w:szCs w:val="24"/>
              </w:rPr>
              <w:t xml:space="preserve">all </w:t>
            </w:r>
            <w:r w:rsidRPr="007E33BE">
              <w:rPr>
                <w:szCs w:val="24"/>
              </w:rPr>
              <w:t>influence the organizing process.</w:t>
            </w:r>
          </w:p>
        </w:tc>
        <w:tc>
          <w:tcPr>
            <w:tcW w:w="2723" w:type="dxa"/>
          </w:tcPr>
          <w:p w:rsidR="00356BB9" w:rsidRPr="007E33BE" w:rsidRDefault="00356BB9" w:rsidP="008B0E86">
            <w:pPr>
              <w:spacing w:after="240"/>
              <w:rPr>
                <w:szCs w:val="24"/>
              </w:rPr>
            </w:pPr>
          </w:p>
        </w:tc>
      </w:tr>
      <w:tr w:rsidR="00356BB9" w:rsidRPr="007E33BE">
        <w:tc>
          <w:tcPr>
            <w:tcW w:w="6277" w:type="dxa"/>
          </w:tcPr>
          <w:p w:rsidR="00356BB9" w:rsidRPr="007E33BE" w:rsidRDefault="00356BB9" w:rsidP="008B0E86">
            <w:pPr>
              <w:numPr>
                <w:ilvl w:val="2"/>
                <w:numId w:val="9"/>
              </w:numPr>
              <w:spacing w:after="240"/>
              <w:rPr>
                <w:szCs w:val="24"/>
              </w:rPr>
            </w:pPr>
            <w:r w:rsidRPr="007E33BE">
              <w:rPr>
                <w:szCs w:val="24"/>
              </w:rPr>
              <w:t xml:space="preserve">Small firms create simple structures. </w:t>
            </w:r>
          </w:p>
        </w:tc>
        <w:tc>
          <w:tcPr>
            <w:tcW w:w="2723" w:type="dxa"/>
          </w:tcPr>
          <w:p w:rsidR="00356BB9" w:rsidRPr="007E33BE" w:rsidRDefault="00356BB9" w:rsidP="008B0E86">
            <w:pPr>
              <w:spacing w:after="240"/>
              <w:rPr>
                <w:szCs w:val="24"/>
              </w:rPr>
            </w:pPr>
          </w:p>
        </w:tc>
      </w:tr>
      <w:tr w:rsidR="00356BB9" w:rsidRPr="007E33BE">
        <w:tc>
          <w:tcPr>
            <w:tcW w:w="6277" w:type="dxa"/>
          </w:tcPr>
          <w:p w:rsidR="00356BB9" w:rsidRPr="007E33BE" w:rsidRDefault="00356BB9" w:rsidP="008B0E86">
            <w:pPr>
              <w:numPr>
                <w:ilvl w:val="2"/>
                <w:numId w:val="9"/>
              </w:numPr>
              <w:spacing w:after="240"/>
              <w:rPr>
                <w:szCs w:val="24"/>
              </w:rPr>
            </w:pPr>
            <w:r w:rsidRPr="007E33BE">
              <w:rPr>
                <w:szCs w:val="24"/>
              </w:rPr>
              <w:t>As a company grows, its structure increases in complexity.</w:t>
            </w:r>
          </w:p>
        </w:tc>
        <w:tc>
          <w:tcPr>
            <w:tcW w:w="2723" w:type="dxa"/>
          </w:tcPr>
          <w:p w:rsidR="00356BB9" w:rsidRPr="007E33BE" w:rsidRDefault="00356BB9" w:rsidP="008B0E86">
            <w:pPr>
              <w:spacing w:after="240"/>
              <w:rPr>
                <w:szCs w:val="24"/>
              </w:rPr>
            </w:pPr>
          </w:p>
        </w:tc>
      </w:tr>
      <w:tr w:rsidR="00356BB9" w:rsidRPr="007E33BE">
        <w:tc>
          <w:tcPr>
            <w:tcW w:w="6277" w:type="dxa"/>
          </w:tcPr>
          <w:p w:rsidR="00356BB9" w:rsidRPr="007E33BE" w:rsidRDefault="00356BB9" w:rsidP="008B0E86">
            <w:pPr>
              <w:numPr>
                <w:ilvl w:val="2"/>
                <w:numId w:val="9"/>
              </w:numPr>
              <w:spacing w:after="240"/>
              <w:rPr>
                <w:szCs w:val="24"/>
              </w:rPr>
            </w:pPr>
            <w:r w:rsidRPr="00724A2F">
              <w:rPr>
                <w:spacing w:val="-1"/>
                <w:szCs w:val="24"/>
              </w:rPr>
              <w:t>With increased size comes specialization and growing numbers of employees.</w:t>
            </w:r>
          </w:p>
        </w:tc>
        <w:tc>
          <w:tcPr>
            <w:tcW w:w="2723" w:type="dxa"/>
          </w:tcPr>
          <w:p w:rsidR="00356BB9" w:rsidRPr="00691EF7" w:rsidRDefault="00356BB9" w:rsidP="008B0E86">
            <w:pPr>
              <w:spacing w:after="240"/>
              <w:rPr>
                <w:i/>
                <w:szCs w:val="24"/>
              </w:rPr>
            </w:pPr>
            <w:r>
              <w:rPr>
                <w:i/>
                <w:szCs w:val="24"/>
                <w:u w:val="single"/>
              </w:rPr>
              <w:t xml:space="preserve">Lecture Enhancer: </w:t>
            </w:r>
            <w:r>
              <w:rPr>
                <w:i/>
                <w:szCs w:val="24"/>
              </w:rPr>
              <w:t>What are some potential negative results when a company increases its size?</w:t>
            </w:r>
          </w:p>
        </w:tc>
      </w:tr>
      <w:tr w:rsidR="00356BB9" w:rsidRPr="007E33BE">
        <w:trPr>
          <w:trHeight w:val="530"/>
        </w:trPr>
        <w:tc>
          <w:tcPr>
            <w:tcW w:w="6277" w:type="dxa"/>
          </w:tcPr>
          <w:p w:rsidR="00356BB9" w:rsidRPr="007E33BE" w:rsidRDefault="00356BB9" w:rsidP="008B0E86">
            <w:pPr>
              <w:spacing w:after="240"/>
              <w:ind w:left="1422" w:hanging="1350"/>
              <w:rPr>
                <w:szCs w:val="24"/>
              </w:rPr>
            </w:pPr>
            <w:r>
              <w:rPr>
                <w:szCs w:val="24"/>
              </w:rPr>
              <w:t xml:space="preserve">             </w:t>
            </w:r>
            <w:proofErr w:type="gramStart"/>
            <w:r>
              <w:rPr>
                <w:szCs w:val="24"/>
              </w:rPr>
              <w:t xml:space="preserve">f.  </w:t>
            </w:r>
            <w:r w:rsidRPr="00724A2F">
              <w:rPr>
                <w:szCs w:val="24"/>
              </w:rPr>
              <w:t>An</w:t>
            </w:r>
            <w:proofErr w:type="gramEnd"/>
            <w:r w:rsidRPr="00724A2F">
              <w:rPr>
                <w:szCs w:val="24"/>
              </w:rPr>
              <w:t xml:space="preserve"> effective </w:t>
            </w:r>
            <w:r>
              <w:rPr>
                <w:szCs w:val="24"/>
              </w:rPr>
              <w:t xml:space="preserve">organizational </w:t>
            </w:r>
            <w:r w:rsidRPr="00724A2F">
              <w:rPr>
                <w:szCs w:val="24"/>
              </w:rPr>
              <w:t xml:space="preserve">structure is one that </w:t>
            </w:r>
            <w:r>
              <w:rPr>
                <w:szCs w:val="24"/>
              </w:rPr>
              <w:t>is clear and easy to understand; a</w:t>
            </w:r>
            <w:r w:rsidRPr="00724A2F">
              <w:rPr>
                <w:szCs w:val="24"/>
              </w:rPr>
              <w:t xml:space="preserve">n </w:t>
            </w:r>
            <w:r w:rsidRPr="00724A2F">
              <w:rPr>
                <w:bCs/>
                <w:i/>
                <w:szCs w:val="24"/>
              </w:rPr>
              <w:t>organization chart</w:t>
            </w:r>
            <w:r w:rsidRPr="00724A2F">
              <w:rPr>
                <w:b/>
                <w:bCs/>
                <w:szCs w:val="24"/>
              </w:rPr>
              <w:t xml:space="preserve"> </w:t>
            </w:r>
            <w:r w:rsidRPr="00724A2F">
              <w:rPr>
                <w:bCs/>
                <w:szCs w:val="24"/>
              </w:rPr>
              <w:t>can help clarify the structure of a firm.</w:t>
            </w:r>
          </w:p>
        </w:tc>
        <w:tc>
          <w:tcPr>
            <w:tcW w:w="2723" w:type="dxa"/>
          </w:tcPr>
          <w:p w:rsidR="00356BB9" w:rsidRDefault="00356BB9" w:rsidP="008B0E86">
            <w:pPr>
              <w:spacing w:after="240"/>
              <w:rPr>
                <w:szCs w:val="24"/>
              </w:rPr>
            </w:pPr>
            <w:r w:rsidRPr="00142C76">
              <w:rPr>
                <w:szCs w:val="24"/>
              </w:rPr>
              <w:t>PowerPoint Slide 2</w:t>
            </w:r>
            <w:r w:rsidR="002F6600">
              <w:rPr>
                <w:szCs w:val="24"/>
              </w:rPr>
              <w:t>1</w:t>
            </w:r>
            <w:r>
              <w:rPr>
                <w:szCs w:val="24"/>
              </w:rPr>
              <w:t xml:space="preserve"> </w:t>
            </w:r>
          </w:p>
          <w:p w:rsidR="00356BB9" w:rsidRPr="007E33BE" w:rsidRDefault="00356BB9" w:rsidP="008B0E86">
            <w:pPr>
              <w:spacing w:after="240"/>
              <w:rPr>
                <w:szCs w:val="24"/>
              </w:rPr>
            </w:pPr>
            <w:r>
              <w:rPr>
                <w:szCs w:val="24"/>
              </w:rPr>
              <w:t>Figure 7.6 Sample Organization Chart</w:t>
            </w:r>
          </w:p>
        </w:tc>
      </w:tr>
      <w:tr w:rsidR="00356BB9" w:rsidRPr="007E33BE">
        <w:trPr>
          <w:trHeight w:val="575"/>
        </w:trPr>
        <w:tc>
          <w:tcPr>
            <w:tcW w:w="6277" w:type="dxa"/>
          </w:tcPr>
          <w:p w:rsidR="00356BB9" w:rsidRPr="009E0793" w:rsidRDefault="00356BB9" w:rsidP="008B0E86">
            <w:pPr>
              <w:numPr>
                <w:ilvl w:val="0"/>
                <w:numId w:val="24"/>
              </w:numPr>
              <w:spacing w:after="240"/>
              <w:rPr>
                <w:b/>
                <w:szCs w:val="24"/>
              </w:rPr>
            </w:pPr>
            <w:r w:rsidRPr="007E33BE">
              <w:rPr>
                <w:b/>
                <w:szCs w:val="24"/>
              </w:rPr>
              <w:t>Departmentalization</w:t>
            </w:r>
          </w:p>
        </w:tc>
        <w:tc>
          <w:tcPr>
            <w:tcW w:w="2723" w:type="dxa"/>
          </w:tcPr>
          <w:p w:rsidR="00356BB9" w:rsidRPr="007E33BE" w:rsidRDefault="00356BB9" w:rsidP="008B0E86">
            <w:pPr>
              <w:rPr>
                <w:szCs w:val="24"/>
              </w:rPr>
            </w:pPr>
            <w:r w:rsidRPr="00142C76">
              <w:rPr>
                <w:szCs w:val="24"/>
              </w:rPr>
              <w:t>PowerPoint Slide 2</w:t>
            </w:r>
            <w:r w:rsidR="009D244A">
              <w:rPr>
                <w:szCs w:val="24"/>
              </w:rPr>
              <w:t>2</w:t>
            </w:r>
          </w:p>
        </w:tc>
      </w:tr>
      <w:tr w:rsidR="00356BB9" w:rsidRPr="007E33BE">
        <w:tc>
          <w:tcPr>
            <w:tcW w:w="6277" w:type="dxa"/>
          </w:tcPr>
          <w:p w:rsidR="00356BB9" w:rsidRDefault="00133794" w:rsidP="008B0E86">
            <w:pPr>
              <w:numPr>
                <w:ilvl w:val="1"/>
                <w:numId w:val="24"/>
              </w:numPr>
              <w:rPr>
                <w:szCs w:val="24"/>
              </w:rPr>
            </w:pPr>
            <w:r w:rsidRPr="00133794">
              <w:rPr>
                <w:i/>
                <w:szCs w:val="24"/>
                <w:u w:val="single"/>
              </w:rPr>
              <w:t>Departmentalization</w:t>
            </w:r>
            <w:r w:rsidR="00356BB9" w:rsidRPr="007E33BE">
              <w:rPr>
                <w:szCs w:val="24"/>
              </w:rPr>
              <w:t xml:space="preserve"> </w:t>
            </w:r>
            <w:r w:rsidR="00356BB9">
              <w:rPr>
                <w:szCs w:val="24"/>
              </w:rPr>
              <w:t xml:space="preserve">is the </w:t>
            </w:r>
            <w:r w:rsidR="00356BB9" w:rsidRPr="00724A2F">
              <w:rPr>
                <w:szCs w:val="24"/>
              </w:rPr>
              <w:t>process of dividing work activities into units within the organization.</w:t>
            </w:r>
          </w:p>
          <w:p w:rsidR="00356BB9" w:rsidRPr="007E33BE" w:rsidRDefault="00356BB9" w:rsidP="008B0E86">
            <w:pPr>
              <w:ind w:left="1440"/>
              <w:rPr>
                <w:szCs w:val="24"/>
              </w:rPr>
            </w:pPr>
          </w:p>
        </w:tc>
        <w:tc>
          <w:tcPr>
            <w:tcW w:w="2723" w:type="dxa"/>
          </w:tcPr>
          <w:p w:rsidR="00356BB9" w:rsidRPr="00691EF7" w:rsidRDefault="00356BB9" w:rsidP="008B0E86">
            <w:pPr>
              <w:spacing w:after="240"/>
              <w:rPr>
                <w:i/>
                <w:szCs w:val="24"/>
              </w:rPr>
            </w:pPr>
            <w:r>
              <w:rPr>
                <w:i/>
                <w:szCs w:val="24"/>
                <w:u w:val="single"/>
              </w:rPr>
              <w:t>Lecture Enhancer:</w:t>
            </w:r>
            <w:r>
              <w:rPr>
                <w:i/>
                <w:szCs w:val="24"/>
              </w:rPr>
              <w:t xml:space="preserve"> What are some potential drawbacks for a company with very rigid departmentalization?</w:t>
            </w:r>
          </w:p>
        </w:tc>
      </w:tr>
    </w:tbl>
    <w:p w:rsidR="00356BB9" w:rsidRDefault="00356BB9">
      <w:r>
        <w:br w:type="page"/>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7"/>
        <w:gridCol w:w="2723"/>
      </w:tblGrid>
      <w:tr w:rsidR="00356BB9" w:rsidRPr="007E33BE">
        <w:tc>
          <w:tcPr>
            <w:tcW w:w="6277" w:type="dxa"/>
          </w:tcPr>
          <w:p w:rsidR="00356BB9" w:rsidRPr="007E33BE" w:rsidRDefault="00356BB9" w:rsidP="008B0E86">
            <w:pPr>
              <w:numPr>
                <w:ilvl w:val="1"/>
                <w:numId w:val="24"/>
              </w:numPr>
              <w:spacing w:after="240"/>
              <w:rPr>
                <w:szCs w:val="24"/>
              </w:rPr>
            </w:pPr>
            <w:r w:rsidRPr="00724A2F">
              <w:rPr>
                <w:szCs w:val="24"/>
              </w:rPr>
              <w:t>The five major forms of departmentalization subdivide work by product, geographical area, customer, function, and process.</w:t>
            </w:r>
          </w:p>
        </w:tc>
        <w:tc>
          <w:tcPr>
            <w:tcW w:w="2723" w:type="dxa"/>
          </w:tcPr>
          <w:p w:rsidR="00356BB9" w:rsidRDefault="00356BB9" w:rsidP="008B0E86">
            <w:pPr>
              <w:spacing w:after="240"/>
              <w:rPr>
                <w:szCs w:val="24"/>
              </w:rPr>
            </w:pPr>
            <w:r w:rsidRPr="00142C76">
              <w:rPr>
                <w:szCs w:val="24"/>
              </w:rPr>
              <w:t>PowerPoint Slide 2</w:t>
            </w:r>
            <w:r w:rsidR="009D244A">
              <w:rPr>
                <w:szCs w:val="24"/>
              </w:rPr>
              <w:t>3</w:t>
            </w:r>
            <w:r>
              <w:rPr>
                <w:szCs w:val="24"/>
              </w:rPr>
              <w:t xml:space="preserve"> </w:t>
            </w:r>
          </w:p>
          <w:p w:rsidR="00356BB9" w:rsidRPr="00092E3F" w:rsidRDefault="00356BB9" w:rsidP="008B0E86">
            <w:pPr>
              <w:spacing w:after="240"/>
              <w:rPr>
                <w:i/>
                <w:szCs w:val="24"/>
              </w:rPr>
            </w:pPr>
            <w:r>
              <w:rPr>
                <w:i/>
                <w:szCs w:val="24"/>
                <w:u w:val="single"/>
              </w:rPr>
              <w:t>Lecture Enhancer:</w:t>
            </w:r>
            <w:r>
              <w:rPr>
                <w:i/>
                <w:szCs w:val="24"/>
              </w:rPr>
              <w:t xml:space="preserve"> Discuss the pros and cons of each type of departmentalization.</w:t>
            </w:r>
          </w:p>
        </w:tc>
      </w:tr>
      <w:tr w:rsidR="00356BB9" w:rsidRPr="007E33BE">
        <w:tc>
          <w:tcPr>
            <w:tcW w:w="6277" w:type="dxa"/>
          </w:tcPr>
          <w:p w:rsidR="00356BB9" w:rsidRPr="007E33BE" w:rsidRDefault="00356BB9" w:rsidP="008B0E86">
            <w:pPr>
              <w:numPr>
                <w:ilvl w:val="2"/>
                <w:numId w:val="24"/>
              </w:numPr>
              <w:spacing w:after="240"/>
              <w:rPr>
                <w:szCs w:val="24"/>
              </w:rPr>
            </w:pPr>
            <w:r w:rsidRPr="00552CF2">
              <w:rPr>
                <w:i/>
                <w:szCs w:val="24"/>
              </w:rPr>
              <w:t>Product departmentalization</w:t>
            </w:r>
            <w:r w:rsidRPr="009E0793">
              <w:rPr>
                <w:szCs w:val="24"/>
              </w:rPr>
              <w:t>:</w:t>
            </w:r>
            <w:r w:rsidRPr="007E33BE">
              <w:rPr>
                <w:szCs w:val="24"/>
              </w:rPr>
              <w:t xml:space="preserve"> organized based on the goods and services offered by a company.</w:t>
            </w:r>
          </w:p>
        </w:tc>
        <w:tc>
          <w:tcPr>
            <w:tcW w:w="2723" w:type="dxa"/>
          </w:tcPr>
          <w:p w:rsidR="00356BB9" w:rsidRPr="007E33BE" w:rsidRDefault="00356BB9" w:rsidP="008B0E86">
            <w:pPr>
              <w:spacing w:after="240"/>
              <w:rPr>
                <w:szCs w:val="24"/>
              </w:rPr>
            </w:pPr>
            <w:r w:rsidRPr="007E33BE">
              <w:rPr>
                <w:szCs w:val="24"/>
              </w:rPr>
              <w:t xml:space="preserve"> </w:t>
            </w:r>
          </w:p>
        </w:tc>
      </w:tr>
      <w:tr w:rsidR="00356BB9" w:rsidRPr="007E33BE">
        <w:tc>
          <w:tcPr>
            <w:tcW w:w="6277" w:type="dxa"/>
          </w:tcPr>
          <w:p w:rsidR="00356BB9" w:rsidRPr="007E33BE" w:rsidRDefault="00356BB9" w:rsidP="008B0E86">
            <w:pPr>
              <w:numPr>
                <w:ilvl w:val="2"/>
                <w:numId w:val="24"/>
              </w:numPr>
              <w:spacing w:after="240"/>
              <w:rPr>
                <w:szCs w:val="24"/>
              </w:rPr>
            </w:pPr>
            <w:r w:rsidRPr="00552CF2">
              <w:rPr>
                <w:i/>
                <w:szCs w:val="24"/>
              </w:rPr>
              <w:t>Geographical departmentalization</w:t>
            </w:r>
            <w:r w:rsidRPr="009E0793">
              <w:rPr>
                <w:szCs w:val="24"/>
              </w:rPr>
              <w:t xml:space="preserve">: </w:t>
            </w:r>
            <w:r w:rsidRPr="007E33BE">
              <w:rPr>
                <w:szCs w:val="24"/>
              </w:rPr>
              <w:t>organized</w:t>
            </w:r>
            <w:r>
              <w:rPr>
                <w:szCs w:val="24"/>
              </w:rPr>
              <w:t xml:space="preserve"> </w:t>
            </w:r>
            <w:r w:rsidRPr="007E33BE">
              <w:rPr>
                <w:szCs w:val="24"/>
              </w:rPr>
              <w:t>by regions within a country or throughout the world.</w:t>
            </w:r>
          </w:p>
        </w:tc>
        <w:tc>
          <w:tcPr>
            <w:tcW w:w="2723" w:type="dxa"/>
          </w:tcPr>
          <w:p w:rsidR="00356BB9" w:rsidRPr="007E33BE" w:rsidRDefault="00356BB9" w:rsidP="008B0E86">
            <w:pPr>
              <w:spacing w:after="240"/>
              <w:rPr>
                <w:szCs w:val="24"/>
              </w:rPr>
            </w:pPr>
          </w:p>
        </w:tc>
      </w:tr>
      <w:tr w:rsidR="00356BB9" w:rsidRPr="007E33BE">
        <w:trPr>
          <w:trHeight w:val="1187"/>
        </w:trPr>
        <w:tc>
          <w:tcPr>
            <w:tcW w:w="6277" w:type="dxa"/>
          </w:tcPr>
          <w:p w:rsidR="00356BB9" w:rsidRPr="009E0793" w:rsidRDefault="00356BB9" w:rsidP="008B0E86">
            <w:pPr>
              <w:numPr>
                <w:ilvl w:val="2"/>
                <w:numId w:val="24"/>
              </w:numPr>
              <w:spacing w:after="240"/>
              <w:rPr>
                <w:szCs w:val="24"/>
              </w:rPr>
            </w:pPr>
            <w:r w:rsidRPr="00552CF2">
              <w:rPr>
                <w:i/>
                <w:szCs w:val="24"/>
              </w:rPr>
              <w:t>Customer departmentalization</w:t>
            </w:r>
            <w:r w:rsidR="00133794" w:rsidRPr="00133794">
              <w:rPr>
                <w:szCs w:val="24"/>
              </w:rPr>
              <w:t>:</w:t>
            </w:r>
            <w:r w:rsidRPr="007E33BE">
              <w:rPr>
                <w:szCs w:val="24"/>
              </w:rPr>
              <w:t xml:space="preserve"> organized by the different types of customers the organization serves.</w:t>
            </w:r>
          </w:p>
        </w:tc>
        <w:tc>
          <w:tcPr>
            <w:tcW w:w="2723" w:type="dxa"/>
          </w:tcPr>
          <w:p w:rsidR="00356BB9" w:rsidRPr="007E33BE" w:rsidRDefault="00356BB9" w:rsidP="008B0E86">
            <w:pPr>
              <w:rPr>
                <w:szCs w:val="24"/>
              </w:rPr>
            </w:pPr>
          </w:p>
        </w:tc>
      </w:tr>
      <w:tr w:rsidR="00356BB9" w:rsidRPr="007E33BE">
        <w:tc>
          <w:tcPr>
            <w:tcW w:w="6277" w:type="dxa"/>
          </w:tcPr>
          <w:p w:rsidR="00356BB9" w:rsidRPr="007E33BE" w:rsidRDefault="00356BB9" w:rsidP="008B0E86">
            <w:pPr>
              <w:numPr>
                <w:ilvl w:val="2"/>
                <w:numId w:val="24"/>
              </w:numPr>
              <w:spacing w:after="240"/>
              <w:rPr>
                <w:szCs w:val="24"/>
              </w:rPr>
            </w:pPr>
            <w:r w:rsidRPr="00552CF2">
              <w:rPr>
                <w:i/>
                <w:szCs w:val="24"/>
              </w:rPr>
              <w:t>Functional departmentalization</w:t>
            </w:r>
            <w:r w:rsidRPr="009E0793">
              <w:rPr>
                <w:szCs w:val="24"/>
              </w:rPr>
              <w:t xml:space="preserve">: </w:t>
            </w:r>
            <w:r w:rsidRPr="007E33BE">
              <w:rPr>
                <w:szCs w:val="24"/>
              </w:rPr>
              <w:t>organized by business functions such as finance, marketing, human resources, and production.</w:t>
            </w:r>
          </w:p>
        </w:tc>
        <w:tc>
          <w:tcPr>
            <w:tcW w:w="2723" w:type="dxa"/>
          </w:tcPr>
          <w:p w:rsidR="00356BB9" w:rsidRPr="007E33BE" w:rsidRDefault="00356BB9" w:rsidP="008B0E86">
            <w:pPr>
              <w:spacing w:after="240"/>
              <w:rPr>
                <w:szCs w:val="24"/>
              </w:rPr>
            </w:pPr>
          </w:p>
        </w:tc>
      </w:tr>
      <w:tr w:rsidR="00356BB9" w:rsidRPr="007E33BE">
        <w:tc>
          <w:tcPr>
            <w:tcW w:w="6277" w:type="dxa"/>
          </w:tcPr>
          <w:p w:rsidR="00356BB9" w:rsidRPr="007E33BE" w:rsidRDefault="00356BB9" w:rsidP="008B0E86">
            <w:pPr>
              <w:numPr>
                <w:ilvl w:val="2"/>
                <w:numId w:val="24"/>
              </w:numPr>
              <w:spacing w:after="240"/>
              <w:rPr>
                <w:szCs w:val="24"/>
              </w:rPr>
            </w:pPr>
            <w:r w:rsidRPr="00552CF2">
              <w:rPr>
                <w:i/>
                <w:szCs w:val="24"/>
              </w:rPr>
              <w:t>Process departmentalization:</w:t>
            </w:r>
            <w:r w:rsidRPr="007E33BE">
              <w:rPr>
                <w:szCs w:val="24"/>
              </w:rPr>
              <w:t xml:space="preserve"> organized by work processes needed to complete their production of goods and services.</w:t>
            </w:r>
          </w:p>
        </w:tc>
        <w:tc>
          <w:tcPr>
            <w:tcW w:w="2723" w:type="dxa"/>
          </w:tcPr>
          <w:p w:rsidR="00356BB9" w:rsidRPr="007E33BE" w:rsidRDefault="00356BB9" w:rsidP="008B0E86">
            <w:pPr>
              <w:spacing w:after="240"/>
              <w:rPr>
                <w:szCs w:val="24"/>
              </w:rPr>
            </w:pPr>
          </w:p>
        </w:tc>
      </w:tr>
      <w:tr w:rsidR="00356BB9" w:rsidRPr="007E33BE">
        <w:trPr>
          <w:trHeight w:val="827"/>
        </w:trPr>
        <w:tc>
          <w:tcPr>
            <w:tcW w:w="6277" w:type="dxa"/>
          </w:tcPr>
          <w:p w:rsidR="00356BB9" w:rsidRPr="009E0793" w:rsidRDefault="00356BB9" w:rsidP="008B0E86">
            <w:pPr>
              <w:numPr>
                <w:ilvl w:val="1"/>
                <w:numId w:val="24"/>
              </w:numPr>
              <w:spacing w:after="240"/>
              <w:rPr>
                <w:szCs w:val="24"/>
              </w:rPr>
            </w:pPr>
            <w:r w:rsidRPr="007E33BE">
              <w:rPr>
                <w:szCs w:val="24"/>
              </w:rPr>
              <w:t xml:space="preserve">A single company may implement different departmentalization schemes. </w:t>
            </w:r>
          </w:p>
        </w:tc>
        <w:tc>
          <w:tcPr>
            <w:tcW w:w="2723" w:type="dxa"/>
          </w:tcPr>
          <w:p w:rsidR="00356BB9" w:rsidRPr="007E33BE" w:rsidRDefault="00356BB9" w:rsidP="008B0E86">
            <w:pPr>
              <w:spacing w:after="240"/>
              <w:rPr>
                <w:szCs w:val="24"/>
              </w:rPr>
            </w:pPr>
            <w:r>
              <w:rPr>
                <w:szCs w:val="24"/>
              </w:rPr>
              <w:t>Figure 7.7 Different Forms of Departmentalization within One Company</w:t>
            </w:r>
          </w:p>
        </w:tc>
      </w:tr>
      <w:tr w:rsidR="00356BB9" w:rsidRPr="007E33BE">
        <w:trPr>
          <w:trHeight w:val="827"/>
        </w:trPr>
        <w:tc>
          <w:tcPr>
            <w:tcW w:w="6277" w:type="dxa"/>
          </w:tcPr>
          <w:p w:rsidR="00356BB9" w:rsidRPr="007E33BE" w:rsidRDefault="00356BB9" w:rsidP="008B0E86">
            <w:pPr>
              <w:numPr>
                <w:ilvl w:val="1"/>
                <w:numId w:val="24"/>
              </w:numPr>
              <w:spacing w:after="240"/>
              <w:rPr>
                <w:szCs w:val="24"/>
              </w:rPr>
            </w:pPr>
            <w:r w:rsidRPr="00724A2F">
              <w:rPr>
                <w:szCs w:val="24"/>
              </w:rPr>
              <w:t>In deciding on a form of departmentalization, managers take into account the type of product they produce, the size of their company, their customer base, and the locations of their customers.</w:t>
            </w:r>
          </w:p>
        </w:tc>
        <w:tc>
          <w:tcPr>
            <w:tcW w:w="2723" w:type="dxa"/>
          </w:tcPr>
          <w:p w:rsidR="00356BB9" w:rsidRPr="007E33BE" w:rsidRDefault="00356BB9" w:rsidP="008B0E86">
            <w:pPr>
              <w:spacing w:after="240"/>
              <w:rPr>
                <w:szCs w:val="24"/>
              </w:rPr>
            </w:pPr>
          </w:p>
        </w:tc>
      </w:tr>
      <w:tr w:rsidR="00356BB9" w:rsidRPr="007E33BE">
        <w:tc>
          <w:tcPr>
            <w:tcW w:w="6277" w:type="dxa"/>
          </w:tcPr>
          <w:p w:rsidR="00356BB9" w:rsidRPr="009E0793" w:rsidRDefault="00356BB9" w:rsidP="008B0E86">
            <w:pPr>
              <w:numPr>
                <w:ilvl w:val="0"/>
                <w:numId w:val="24"/>
              </w:numPr>
              <w:spacing w:after="240"/>
              <w:rPr>
                <w:b/>
                <w:szCs w:val="24"/>
              </w:rPr>
            </w:pPr>
            <w:r>
              <w:rPr>
                <w:b/>
                <w:szCs w:val="24"/>
              </w:rPr>
              <w:lastRenderedPageBreak/>
              <w:t>Delegating Work A</w:t>
            </w:r>
            <w:r w:rsidRPr="007E33BE">
              <w:rPr>
                <w:b/>
                <w:szCs w:val="24"/>
              </w:rPr>
              <w:t>ssignments</w:t>
            </w:r>
          </w:p>
        </w:tc>
        <w:tc>
          <w:tcPr>
            <w:tcW w:w="2723" w:type="dxa"/>
          </w:tcPr>
          <w:p w:rsidR="00356BB9" w:rsidRPr="007E33BE" w:rsidRDefault="00356BB9" w:rsidP="008B0E86">
            <w:pPr>
              <w:spacing w:after="240"/>
              <w:rPr>
                <w:szCs w:val="24"/>
              </w:rPr>
            </w:pPr>
            <w:r w:rsidRPr="00142C76">
              <w:rPr>
                <w:szCs w:val="24"/>
              </w:rPr>
              <w:t>PowerPoint Slide 2</w:t>
            </w:r>
            <w:r w:rsidR="009D244A">
              <w:rPr>
                <w:szCs w:val="24"/>
              </w:rPr>
              <w:t>4</w:t>
            </w:r>
          </w:p>
        </w:tc>
      </w:tr>
      <w:tr w:rsidR="00356BB9" w:rsidRPr="007E33BE">
        <w:tc>
          <w:tcPr>
            <w:tcW w:w="6277" w:type="dxa"/>
          </w:tcPr>
          <w:p w:rsidR="00356BB9" w:rsidRPr="007E33BE" w:rsidRDefault="00133794" w:rsidP="008B0E86">
            <w:pPr>
              <w:numPr>
                <w:ilvl w:val="1"/>
                <w:numId w:val="24"/>
              </w:numPr>
              <w:spacing w:after="240"/>
              <w:rPr>
                <w:szCs w:val="24"/>
              </w:rPr>
            </w:pPr>
            <w:r w:rsidRPr="00133794">
              <w:rPr>
                <w:i/>
                <w:szCs w:val="24"/>
                <w:u w:val="single"/>
              </w:rPr>
              <w:t>Delegation</w:t>
            </w:r>
            <w:r w:rsidR="00356BB9" w:rsidRPr="007E33BE">
              <w:rPr>
                <w:szCs w:val="24"/>
              </w:rPr>
              <w:t xml:space="preserve"> is the </w:t>
            </w:r>
            <w:r w:rsidR="00356BB9" w:rsidRPr="00724A2F">
              <w:rPr>
                <w:bCs/>
                <w:szCs w:val="24"/>
              </w:rPr>
              <w:t xml:space="preserve">managerial </w:t>
            </w:r>
            <w:r w:rsidR="00356BB9" w:rsidRPr="00724A2F">
              <w:rPr>
                <w:szCs w:val="24"/>
              </w:rPr>
              <w:t>process of assigning work to employees</w:t>
            </w:r>
            <w:r w:rsidR="00356BB9">
              <w:rPr>
                <w:szCs w:val="24"/>
              </w:rPr>
              <w:t>.</w:t>
            </w:r>
          </w:p>
        </w:tc>
        <w:tc>
          <w:tcPr>
            <w:tcW w:w="2723" w:type="dxa"/>
          </w:tcPr>
          <w:p w:rsidR="00356BB9" w:rsidRPr="00A64F9A" w:rsidRDefault="00356BB9" w:rsidP="008B0E86">
            <w:pPr>
              <w:pStyle w:val="Text1"/>
              <w:widowControl w:val="0"/>
              <w:spacing w:line="240" w:lineRule="auto"/>
              <w:jc w:val="left"/>
              <w:rPr>
                <w:rFonts w:ascii="Bookman Old Style" w:hAnsi="Bookman Old Style" w:cs="Arial"/>
                <w:b/>
                <w:sz w:val="24"/>
                <w:szCs w:val="24"/>
                <w:u w:val="single"/>
              </w:rPr>
            </w:pPr>
            <w:r w:rsidRPr="00A64F9A">
              <w:rPr>
                <w:rFonts w:ascii="Bookman Old Style" w:hAnsi="Bookman Old Style" w:cs="Arial"/>
                <w:b/>
                <w:sz w:val="24"/>
                <w:szCs w:val="24"/>
                <w:u w:val="single"/>
              </w:rPr>
              <w:t>Business Etiquette:</w:t>
            </w:r>
          </w:p>
          <w:p w:rsidR="00356BB9" w:rsidRPr="006B2F0D" w:rsidRDefault="00356BB9" w:rsidP="00537422">
            <w:pPr>
              <w:pStyle w:val="Text1"/>
              <w:widowControl w:val="0"/>
              <w:spacing w:after="240" w:line="240" w:lineRule="auto"/>
              <w:jc w:val="left"/>
              <w:rPr>
                <w:rFonts w:ascii="Bookman Old Style" w:hAnsi="Bookman Old Style" w:cs="Arial"/>
                <w:b/>
                <w:sz w:val="24"/>
                <w:szCs w:val="24"/>
              </w:rPr>
            </w:pPr>
            <w:r w:rsidRPr="006B2F0D">
              <w:rPr>
                <w:rFonts w:ascii="Bookman Old Style" w:hAnsi="Bookman Old Style"/>
                <w:b/>
                <w:sz w:val="24"/>
                <w:szCs w:val="24"/>
              </w:rPr>
              <w:t xml:space="preserve">Managing a </w:t>
            </w:r>
            <w:r>
              <w:rPr>
                <w:rFonts w:ascii="Bookman Old Style" w:hAnsi="Bookman Old Style"/>
                <w:b/>
                <w:sz w:val="24"/>
                <w:szCs w:val="24"/>
              </w:rPr>
              <w:t>Millennial</w:t>
            </w:r>
            <w:r w:rsidRPr="006B2F0D">
              <w:rPr>
                <w:rFonts w:ascii="Bookman Old Style" w:hAnsi="Bookman Old Style"/>
                <w:b/>
                <w:sz w:val="24"/>
                <w:szCs w:val="24"/>
              </w:rPr>
              <w:t xml:space="preserve"> Workforce</w:t>
            </w:r>
          </w:p>
        </w:tc>
      </w:tr>
      <w:tr w:rsidR="00356BB9" w:rsidRPr="007E33BE">
        <w:tc>
          <w:tcPr>
            <w:tcW w:w="6277" w:type="dxa"/>
          </w:tcPr>
          <w:p w:rsidR="00356BB9" w:rsidRPr="009E0793" w:rsidRDefault="00356BB9" w:rsidP="008B0E86">
            <w:pPr>
              <w:numPr>
                <w:ilvl w:val="2"/>
                <w:numId w:val="24"/>
              </w:numPr>
              <w:spacing w:after="240"/>
              <w:rPr>
                <w:szCs w:val="24"/>
              </w:rPr>
            </w:pPr>
            <w:r>
              <w:rPr>
                <w:spacing w:val="-4"/>
                <w:szCs w:val="24"/>
              </w:rPr>
              <w:t xml:space="preserve">Companies </w:t>
            </w:r>
            <w:r w:rsidRPr="00724A2F">
              <w:rPr>
                <w:spacing w:val="-4"/>
                <w:szCs w:val="24"/>
              </w:rPr>
              <w:t>that empower their work</w:t>
            </w:r>
            <w:r>
              <w:rPr>
                <w:spacing w:val="-4"/>
                <w:szCs w:val="24"/>
              </w:rPr>
              <w:t xml:space="preserve">ers to make decisions </w:t>
            </w:r>
            <w:r w:rsidRPr="00724A2F">
              <w:rPr>
                <w:spacing w:val="-4"/>
                <w:szCs w:val="24"/>
              </w:rPr>
              <w:t>generally have happier employees and more satisfied customers</w:t>
            </w:r>
            <w:r>
              <w:rPr>
                <w:spacing w:val="-4"/>
                <w:szCs w:val="24"/>
              </w:rPr>
              <w:t>.</w:t>
            </w:r>
          </w:p>
        </w:tc>
        <w:tc>
          <w:tcPr>
            <w:tcW w:w="2723" w:type="dxa"/>
          </w:tcPr>
          <w:p w:rsidR="00356BB9" w:rsidRPr="007E33BE" w:rsidRDefault="00356BB9" w:rsidP="008B0E86">
            <w:pPr>
              <w:spacing w:after="240"/>
              <w:rPr>
                <w:szCs w:val="24"/>
              </w:rPr>
            </w:pPr>
          </w:p>
        </w:tc>
      </w:tr>
      <w:tr w:rsidR="00356BB9" w:rsidRPr="007E33BE">
        <w:tc>
          <w:tcPr>
            <w:tcW w:w="6277" w:type="dxa"/>
          </w:tcPr>
          <w:p w:rsidR="00356BB9" w:rsidRPr="009E0793" w:rsidRDefault="00356BB9" w:rsidP="008B0E86">
            <w:pPr>
              <w:numPr>
                <w:ilvl w:val="2"/>
                <w:numId w:val="24"/>
              </w:numPr>
              <w:spacing w:after="240"/>
              <w:rPr>
                <w:szCs w:val="24"/>
              </w:rPr>
            </w:pPr>
            <w:r w:rsidRPr="00724A2F">
              <w:rPr>
                <w:spacing w:val="-4"/>
                <w:szCs w:val="24"/>
              </w:rPr>
              <w:t>As employees receive greater authority, they also must be accountable for their actions and decisions</w:t>
            </w:r>
            <w:r>
              <w:rPr>
                <w:spacing w:val="-4"/>
                <w:szCs w:val="24"/>
              </w:rPr>
              <w:t>.</w:t>
            </w:r>
          </w:p>
        </w:tc>
        <w:tc>
          <w:tcPr>
            <w:tcW w:w="2723" w:type="dxa"/>
          </w:tcPr>
          <w:p w:rsidR="00356BB9" w:rsidRPr="007E33BE" w:rsidRDefault="00356BB9" w:rsidP="008B0E86">
            <w:pPr>
              <w:spacing w:after="240"/>
              <w:rPr>
                <w:szCs w:val="24"/>
              </w:rPr>
            </w:pPr>
          </w:p>
        </w:tc>
      </w:tr>
      <w:tr w:rsidR="00356BB9" w:rsidRPr="007E33BE">
        <w:tc>
          <w:tcPr>
            <w:tcW w:w="6277" w:type="dxa"/>
          </w:tcPr>
          <w:p w:rsidR="00356BB9" w:rsidRPr="006B2F0D" w:rsidRDefault="00356BB9" w:rsidP="008B0E86">
            <w:pPr>
              <w:numPr>
                <w:ilvl w:val="1"/>
                <w:numId w:val="24"/>
              </w:numPr>
              <w:spacing w:after="240"/>
              <w:rPr>
                <w:b/>
                <w:szCs w:val="24"/>
              </w:rPr>
            </w:pPr>
            <w:r w:rsidRPr="006B2F0D">
              <w:rPr>
                <w:b/>
                <w:szCs w:val="24"/>
              </w:rPr>
              <w:t>Span of Management</w:t>
            </w:r>
          </w:p>
        </w:tc>
        <w:tc>
          <w:tcPr>
            <w:tcW w:w="2723" w:type="dxa"/>
          </w:tcPr>
          <w:p w:rsidR="00356BB9" w:rsidRPr="006B2F0D" w:rsidRDefault="00356BB9" w:rsidP="008B0E86">
            <w:pPr>
              <w:spacing w:after="240"/>
              <w:rPr>
                <w:b/>
                <w:szCs w:val="24"/>
              </w:rPr>
            </w:pPr>
          </w:p>
        </w:tc>
      </w:tr>
      <w:tr w:rsidR="00356BB9" w:rsidRPr="007E33BE">
        <w:tc>
          <w:tcPr>
            <w:tcW w:w="6277" w:type="dxa"/>
          </w:tcPr>
          <w:p w:rsidR="00356BB9" w:rsidRPr="009E0793" w:rsidRDefault="00356BB9" w:rsidP="008B0E86">
            <w:pPr>
              <w:numPr>
                <w:ilvl w:val="2"/>
                <w:numId w:val="24"/>
              </w:numPr>
              <w:spacing w:after="240"/>
              <w:rPr>
                <w:szCs w:val="24"/>
              </w:rPr>
            </w:pPr>
            <w:r w:rsidRPr="00724A2F">
              <w:rPr>
                <w:szCs w:val="24"/>
              </w:rPr>
              <w:t xml:space="preserve">The </w:t>
            </w:r>
            <w:r w:rsidRPr="00724A2F">
              <w:rPr>
                <w:bCs/>
                <w:i/>
                <w:szCs w:val="24"/>
              </w:rPr>
              <w:t>span of management,</w:t>
            </w:r>
            <w:r w:rsidRPr="00724A2F">
              <w:rPr>
                <w:szCs w:val="24"/>
              </w:rPr>
              <w:t xml:space="preserve"> or </w:t>
            </w:r>
            <w:r w:rsidRPr="00724A2F">
              <w:rPr>
                <w:iCs/>
                <w:szCs w:val="24"/>
              </w:rPr>
              <w:t>span of control,</w:t>
            </w:r>
            <w:r w:rsidRPr="00724A2F">
              <w:rPr>
                <w:szCs w:val="24"/>
              </w:rPr>
              <w:t xml:space="preserve"> is the number of employees a manager supervises.</w:t>
            </w:r>
          </w:p>
        </w:tc>
        <w:tc>
          <w:tcPr>
            <w:tcW w:w="2723" w:type="dxa"/>
          </w:tcPr>
          <w:p w:rsidR="00356BB9" w:rsidRPr="007E33BE" w:rsidRDefault="00356BB9" w:rsidP="008B0E86">
            <w:pPr>
              <w:spacing w:after="240"/>
              <w:rPr>
                <w:szCs w:val="24"/>
              </w:rPr>
            </w:pPr>
          </w:p>
        </w:tc>
      </w:tr>
      <w:tr w:rsidR="00356BB9" w:rsidRPr="007E33BE">
        <w:tc>
          <w:tcPr>
            <w:tcW w:w="6277" w:type="dxa"/>
          </w:tcPr>
          <w:p w:rsidR="00356BB9" w:rsidRPr="00724A2F" w:rsidRDefault="00356BB9" w:rsidP="008B0E86">
            <w:pPr>
              <w:numPr>
                <w:ilvl w:val="2"/>
                <w:numId w:val="24"/>
              </w:numPr>
              <w:spacing w:after="240"/>
              <w:rPr>
                <w:szCs w:val="24"/>
              </w:rPr>
            </w:pPr>
            <w:r w:rsidRPr="00724A2F">
              <w:rPr>
                <w:szCs w:val="24"/>
              </w:rPr>
              <w:t>The span of management varies depending on the type of work performed and employees’ training.</w:t>
            </w:r>
          </w:p>
        </w:tc>
        <w:tc>
          <w:tcPr>
            <w:tcW w:w="2723" w:type="dxa"/>
          </w:tcPr>
          <w:p w:rsidR="00356BB9" w:rsidRPr="007E33BE" w:rsidRDefault="00356BB9" w:rsidP="008B0E86">
            <w:pPr>
              <w:spacing w:after="240"/>
              <w:rPr>
                <w:szCs w:val="24"/>
              </w:rPr>
            </w:pPr>
          </w:p>
        </w:tc>
      </w:tr>
      <w:tr w:rsidR="00356BB9" w:rsidRPr="007E33BE">
        <w:tc>
          <w:tcPr>
            <w:tcW w:w="6277" w:type="dxa"/>
          </w:tcPr>
          <w:p w:rsidR="00356BB9" w:rsidRPr="00724A2F" w:rsidRDefault="00356BB9" w:rsidP="008B0E86">
            <w:pPr>
              <w:numPr>
                <w:ilvl w:val="2"/>
                <w:numId w:val="24"/>
              </w:numPr>
              <w:spacing w:after="240"/>
              <w:rPr>
                <w:szCs w:val="24"/>
              </w:rPr>
            </w:pPr>
            <w:r w:rsidRPr="00724A2F">
              <w:rPr>
                <w:szCs w:val="24"/>
              </w:rPr>
              <w:t>In recent years, a growing trend has brought wider spans of control</w:t>
            </w:r>
            <w:r>
              <w:rPr>
                <w:szCs w:val="24"/>
              </w:rPr>
              <w:t>.</w:t>
            </w:r>
          </w:p>
        </w:tc>
        <w:tc>
          <w:tcPr>
            <w:tcW w:w="2723" w:type="dxa"/>
          </w:tcPr>
          <w:p w:rsidR="00356BB9" w:rsidRPr="00092E3F" w:rsidRDefault="00356BB9" w:rsidP="008B0E86">
            <w:pPr>
              <w:spacing w:after="240"/>
              <w:rPr>
                <w:i/>
                <w:szCs w:val="24"/>
              </w:rPr>
            </w:pPr>
            <w:r>
              <w:rPr>
                <w:i/>
                <w:szCs w:val="24"/>
                <w:u w:val="single"/>
              </w:rPr>
              <w:t>Lecture Enhancer:</w:t>
            </w:r>
            <w:r>
              <w:rPr>
                <w:i/>
                <w:szCs w:val="24"/>
              </w:rPr>
              <w:t xml:space="preserve"> What are the possible negative effects of increasing a manager’s span of management?</w:t>
            </w:r>
          </w:p>
        </w:tc>
      </w:tr>
      <w:tr w:rsidR="00356BB9" w:rsidRPr="007E33BE">
        <w:tc>
          <w:tcPr>
            <w:tcW w:w="6277" w:type="dxa"/>
          </w:tcPr>
          <w:p w:rsidR="00356BB9" w:rsidRPr="003722DA" w:rsidRDefault="00356BB9" w:rsidP="008B0E86">
            <w:pPr>
              <w:numPr>
                <w:ilvl w:val="1"/>
                <w:numId w:val="24"/>
              </w:numPr>
              <w:spacing w:after="240"/>
              <w:rPr>
                <w:b/>
                <w:szCs w:val="24"/>
              </w:rPr>
            </w:pPr>
            <w:r>
              <w:rPr>
                <w:b/>
                <w:szCs w:val="24"/>
              </w:rPr>
              <w:t>Centralization and D</w:t>
            </w:r>
            <w:r w:rsidRPr="003722DA">
              <w:rPr>
                <w:b/>
                <w:szCs w:val="24"/>
              </w:rPr>
              <w:t>ecentralization</w:t>
            </w:r>
          </w:p>
        </w:tc>
        <w:tc>
          <w:tcPr>
            <w:tcW w:w="2723" w:type="dxa"/>
          </w:tcPr>
          <w:p w:rsidR="00356BB9" w:rsidRPr="00092E3F" w:rsidRDefault="00356BB9" w:rsidP="008B0E86">
            <w:pPr>
              <w:spacing w:after="240"/>
              <w:rPr>
                <w:i/>
                <w:szCs w:val="24"/>
              </w:rPr>
            </w:pPr>
          </w:p>
        </w:tc>
      </w:tr>
      <w:tr w:rsidR="00356BB9" w:rsidRPr="007E33BE">
        <w:tc>
          <w:tcPr>
            <w:tcW w:w="6277" w:type="dxa"/>
          </w:tcPr>
          <w:p w:rsidR="00356BB9" w:rsidRPr="007E33BE" w:rsidRDefault="00356BB9" w:rsidP="008B0E86">
            <w:pPr>
              <w:numPr>
                <w:ilvl w:val="2"/>
                <w:numId w:val="24"/>
              </w:numPr>
              <w:spacing w:after="240"/>
              <w:rPr>
                <w:szCs w:val="24"/>
              </w:rPr>
            </w:pPr>
            <w:r w:rsidRPr="00724A2F">
              <w:rPr>
                <w:szCs w:val="24"/>
              </w:rPr>
              <w:t xml:space="preserve">A company that emphasizes </w:t>
            </w:r>
            <w:r w:rsidRPr="00724A2F">
              <w:rPr>
                <w:bCs/>
                <w:i/>
                <w:szCs w:val="24"/>
              </w:rPr>
              <w:t>centralization</w:t>
            </w:r>
            <w:r w:rsidRPr="00724A2F">
              <w:rPr>
                <w:i/>
                <w:szCs w:val="24"/>
              </w:rPr>
              <w:t xml:space="preserve"> </w:t>
            </w:r>
            <w:r w:rsidRPr="00724A2F">
              <w:rPr>
                <w:szCs w:val="24"/>
              </w:rPr>
              <w:t>retains decision making at the top of the management hierarchy.</w:t>
            </w:r>
          </w:p>
        </w:tc>
        <w:tc>
          <w:tcPr>
            <w:tcW w:w="2723" w:type="dxa"/>
          </w:tcPr>
          <w:p w:rsidR="00356BB9" w:rsidRPr="007E33BE" w:rsidRDefault="00356BB9" w:rsidP="008B0E86">
            <w:pPr>
              <w:rPr>
                <w:szCs w:val="24"/>
              </w:rPr>
            </w:pPr>
          </w:p>
        </w:tc>
      </w:tr>
    </w:tbl>
    <w:p w:rsidR="00356BB9" w:rsidRDefault="00356BB9">
      <w:r>
        <w:br w:type="page"/>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7"/>
        <w:gridCol w:w="2723"/>
      </w:tblGrid>
      <w:tr w:rsidR="00356BB9" w:rsidRPr="007E33BE">
        <w:tc>
          <w:tcPr>
            <w:tcW w:w="6277" w:type="dxa"/>
          </w:tcPr>
          <w:p w:rsidR="00356BB9" w:rsidRPr="007E33BE" w:rsidRDefault="00356BB9" w:rsidP="008B0E86">
            <w:pPr>
              <w:numPr>
                <w:ilvl w:val="2"/>
                <w:numId w:val="24"/>
              </w:numPr>
              <w:spacing w:after="240"/>
              <w:rPr>
                <w:szCs w:val="24"/>
              </w:rPr>
            </w:pPr>
            <w:r w:rsidRPr="00724A2F">
              <w:rPr>
                <w:szCs w:val="24"/>
              </w:rPr>
              <w:t xml:space="preserve">A company that emphasizes </w:t>
            </w:r>
            <w:r w:rsidRPr="00724A2F">
              <w:rPr>
                <w:bCs/>
                <w:i/>
                <w:szCs w:val="24"/>
              </w:rPr>
              <w:t>decentralization</w:t>
            </w:r>
            <w:r w:rsidRPr="00724A2F">
              <w:rPr>
                <w:i/>
                <w:szCs w:val="24"/>
              </w:rPr>
              <w:t xml:space="preserve"> </w:t>
            </w:r>
            <w:r w:rsidRPr="00724A2F">
              <w:rPr>
                <w:szCs w:val="24"/>
              </w:rPr>
              <w:t>locates decision making at lower levels.</w:t>
            </w:r>
          </w:p>
        </w:tc>
        <w:tc>
          <w:tcPr>
            <w:tcW w:w="2723" w:type="dxa"/>
          </w:tcPr>
          <w:p w:rsidR="00356BB9" w:rsidRPr="007E33BE" w:rsidRDefault="00356BB9" w:rsidP="008B0E86">
            <w:pPr>
              <w:spacing w:after="240"/>
              <w:rPr>
                <w:szCs w:val="24"/>
              </w:rPr>
            </w:pPr>
          </w:p>
        </w:tc>
      </w:tr>
      <w:tr w:rsidR="00356BB9" w:rsidRPr="007E33BE">
        <w:tc>
          <w:tcPr>
            <w:tcW w:w="6277" w:type="dxa"/>
          </w:tcPr>
          <w:p w:rsidR="00356BB9" w:rsidRPr="00724A2F" w:rsidRDefault="00356BB9" w:rsidP="008B0E86">
            <w:pPr>
              <w:numPr>
                <w:ilvl w:val="2"/>
                <w:numId w:val="24"/>
              </w:numPr>
              <w:spacing w:after="240"/>
              <w:rPr>
                <w:szCs w:val="24"/>
              </w:rPr>
            </w:pPr>
            <w:r w:rsidRPr="00724A2F">
              <w:rPr>
                <w:szCs w:val="24"/>
              </w:rPr>
              <w:t>A trend toward decentralization has pushed decision making down to operating employees</w:t>
            </w:r>
            <w:r>
              <w:rPr>
                <w:szCs w:val="24"/>
              </w:rPr>
              <w:t>.</w:t>
            </w:r>
          </w:p>
        </w:tc>
        <w:tc>
          <w:tcPr>
            <w:tcW w:w="2723" w:type="dxa"/>
          </w:tcPr>
          <w:p w:rsidR="00356BB9" w:rsidRPr="007E33BE" w:rsidRDefault="00356BB9" w:rsidP="008B0E86">
            <w:pPr>
              <w:spacing w:after="240"/>
              <w:rPr>
                <w:szCs w:val="24"/>
              </w:rPr>
            </w:pPr>
          </w:p>
        </w:tc>
      </w:tr>
      <w:tr w:rsidR="00356BB9" w:rsidRPr="007E33BE">
        <w:tc>
          <w:tcPr>
            <w:tcW w:w="6277" w:type="dxa"/>
          </w:tcPr>
          <w:p w:rsidR="00356BB9" w:rsidRPr="009E0793" w:rsidRDefault="00356BB9" w:rsidP="008B0E86">
            <w:pPr>
              <w:numPr>
                <w:ilvl w:val="0"/>
                <w:numId w:val="24"/>
              </w:numPr>
              <w:spacing w:after="240"/>
              <w:rPr>
                <w:b/>
                <w:szCs w:val="24"/>
              </w:rPr>
            </w:pPr>
            <w:r>
              <w:rPr>
                <w:b/>
                <w:szCs w:val="24"/>
              </w:rPr>
              <w:t>Types of Organization S</w:t>
            </w:r>
            <w:r w:rsidRPr="007E33BE">
              <w:rPr>
                <w:b/>
                <w:szCs w:val="24"/>
              </w:rPr>
              <w:t>tructures</w:t>
            </w:r>
          </w:p>
        </w:tc>
        <w:tc>
          <w:tcPr>
            <w:tcW w:w="2723" w:type="dxa"/>
          </w:tcPr>
          <w:p w:rsidR="00356BB9" w:rsidRPr="007E33BE" w:rsidRDefault="00356BB9" w:rsidP="008B0E86">
            <w:pPr>
              <w:rPr>
                <w:szCs w:val="24"/>
              </w:rPr>
            </w:pPr>
            <w:r w:rsidRPr="00142C76">
              <w:rPr>
                <w:szCs w:val="24"/>
              </w:rPr>
              <w:t>PowerPoint Slide 2</w:t>
            </w:r>
            <w:r w:rsidR="00FE1F02">
              <w:rPr>
                <w:szCs w:val="24"/>
              </w:rPr>
              <w:t>5</w:t>
            </w:r>
          </w:p>
          <w:p w:rsidR="00356BB9" w:rsidRPr="007E33BE" w:rsidRDefault="00356BB9" w:rsidP="008B0E86">
            <w:pPr>
              <w:rPr>
                <w:szCs w:val="24"/>
              </w:rPr>
            </w:pPr>
          </w:p>
        </w:tc>
      </w:tr>
      <w:tr w:rsidR="00356BB9" w:rsidRPr="007E33BE">
        <w:tc>
          <w:tcPr>
            <w:tcW w:w="6277" w:type="dxa"/>
          </w:tcPr>
          <w:p w:rsidR="00356BB9" w:rsidRPr="007E33BE" w:rsidRDefault="00356BB9" w:rsidP="008B0E86">
            <w:pPr>
              <w:numPr>
                <w:ilvl w:val="1"/>
                <w:numId w:val="24"/>
              </w:numPr>
              <w:spacing w:after="240"/>
              <w:rPr>
                <w:szCs w:val="24"/>
              </w:rPr>
            </w:pPr>
            <w:r w:rsidRPr="00724A2F">
              <w:rPr>
                <w:szCs w:val="24"/>
              </w:rPr>
              <w:t xml:space="preserve">The four basic types of organization structures are: line, line-and-staff, committee, and matrix. </w:t>
            </w:r>
          </w:p>
        </w:tc>
        <w:tc>
          <w:tcPr>
            <w:tcW w:w="2723" w:type="dxa"/>
          </w:tcPr>
          <w:p w:rsidR="00356BB9" w:rsidRPr="007E33BE" w:rsidRDefault="00356BB9" w:rsidP="008B0E86">
            <w:pPr>
              <w:spacing w:after="240"/>
              <w:rPr>
                <w:szCs w:val="24"/>
              </w:rPr>
            </w:pPr>
          </w:p>
        </w:tc>
      </w:tr>
      <w:tr w:rsidR="00356BB9" w:rsidRPr="007E33BE">
        <w:tc>
          <w:tcPr>
            <w:tcW w:w="6277" w:type="dxa"/>
          </w:tcPr>
          <w:p w:rsidR="00356BB9" w:rsidRPr="00724A2F" w:rsidRDefault="00356BB9" w:rsidP="008B0E86">
            <w:pPr>
              <w:numPr>
                <w:ilvl w:val="1"/>
                <w:numId w:val="24"/>
              </w:numPr>
              <w:spacing w:after="240"/>
              <w:rPr>
                <w:szCs w:val="24"/>
              </w:rPr>
            </w:pPr>
            <w:r>
              <w:rPr>
                <w:szCs w:val="24"/>
              </w:rPr>
              <w:t>M</w:t>
            </w:r>
            <w:r w:rsidRPr="00724A2F">
              <w:rPr>
                <w:szCs w:val="24"/>
              </w:rPr>
              <w:t xml:space="preserve">ost </w:t>
            </w:r>
            <w:r>
              <w:rPr>
                <w:szCs w:val="24"/>
              </w:rPr>
              <w:t xml:space="preserve">companies </w:t>
            </w:r>
            <w:r w:rsidRPr="00724A2F">
              <w:rPr>
                <w:szCs w:val="24"/>
              </w:rPr>
              <w:t>use a combination</w:t>
            </w:r>
            <w:r>
              <w:rPr>
                <w:szCs w:val="24"/>
              </w:rPr>
              <w:t xml:space="preserve"> of structures</w:t>
            </w:r>
            <w:r w:rsidRPr="00724A2F">
              <w:rPr>
                <w:szCs w:val="24"/>
              </w:rPr>
              <w:t xml:space="preserve">. </w:t>
            </w:r>
          </w:p>
        </w:tc>
        <w:tc>
          <w:tcPr>
            <w:tcW w:w="2723" w:type="dxa"/>
          </w:tcPr>
          <w:p w:rsidR="00356BB9" w:rsidRPr="007E33BE" w:rsidRDefault="00356BB9" w:rsidP="008B0E86">
            <w:pPr>
              <w:spacing w:after="240"/>
              <w:rPr>
                <w:szCs w:val="24"/>
              </w:rPr>
            </w:pPr>
          </w:p>
        </w:tc>
      </w:tr>
      <w:tr w:rsidR="00356BB9" w:rsidRPr="007E33BE">
        <w:tc>
          <w:tcPr>
            <w:tcW w:w="6277" w:type="dxa"/>
          </w:tcPr>
          <w:p w:rsidR="00356BB9" w:rsidRPr="00043305" w:rsidRDefault="00356BB9" w:rsidP="008B0E86">
            <w:pPr>
              <w:numPr>
                <w:ilvl w:val="1"/>
                <w:numId w:val="24"/>
              </w:numPr>
              <w:spacing w:after="240"/>
              <w:rPr>
                <w:b/>
                <w:szCs w:val="24"/>
              </w:rPr>
            </w:pPr>
            <w:r w:rsidRPr="00043305">
              <w:rPr>
                <w:b/>
                <w:szCs w:val="24"/>
              </w:rPr>
              <w:t>Line Organizations</w:t>
            </w:r>
          </w:p>
        </w:tc>
        <w:tc>
          <w:tcPr>
            <w:tcW w:w="2723" w:type="dxa"/>
          </w:tcPr>
          <w:p w:rsidR="00356BB9" w:rsidRPr="00043305" w:rsidRDefault="00356BB9" w:rsidP="008B0E86">
            <w:pPr>
              <w:spacing w:after="240"/>
              <w:rPr>
                <w:b/>
                <w:szCs w:val="24"/>
              </w:rPr>
            </w:pPr>
          </w:p>
        </w:tc>
      </w:tr>
      <w:tr w:rsidR="00356BB9" w:rsidRPr="007E33BE">
        <w:trPr>
          <w:trHeight w:val="350"/>
        </w:trPr>
        <w:tc>
          <w:tcPr>
            <w:tcW w:w="6277" w:type="dxa"/>
          </w:tcPr>
          <w:p w:rsidR="00356BB9" w:rsidRPr="009E0793" w:rsidRDefault="00356BB9" w:rsidP="008B0E86">
            <w:pPr>
              <w:numPr>
                <w:ilvl w:val="2"/>
                <w:numId w:val="24"/>
              </w:numPr>
              <w:spacing w:after="240"/>
              <w:rPr>
                <w:szCs w:val="24"/>
              </w:rPr>
            </w:pPr>
            <w:r w:rsidRPr="00724A2F">
              <w:rPr>
                <w:spacing w:val="-2"/>
                <w:szCs w:val="24"/>
              </w:rPr>
              <w:t xml:space="preserve">A </w:t>
            </w:r>
            <w:r w:rsidRPr="00724A2F">
              <w:rPr>
                <w:bCs/>
                <w:i/>
                <w:szCs w:val="24"/>
              </w:rPr>
              <w:t>line organization,</w:t>
            </w:r>
            <w:r w:rsidRPr="00724A2F">
              <w:rPr>
                <w:spacing w:val="-2"/>
                <w:szCs w:val="24"/>
              </w:rPr>
              <w:t xml:space="preserve"> the oldest and simplest organization structure, establishes a direct flow of authority from the chief executive to employees.</w:t>
            </w:r>
          </w:p>
        </w:tc>
        <w:tc>
          <w:tcPr>
            <w:tcW w:w="2723" w:type="dxa"/>
          </w:tcPr>
          <w:p w:rsidR="00356BB9" w:rsidRPr="007E33BE" w:rsidRDefault="00356BB9" w:rsidP="008B0E86">
            <w:pPr>
              <w:spacing w:after="240"/>
              <w:rPr>
                <w:szCs w:val="24"/>
              </w:rPr>
            </w:pPr>
          </w:p>
        </w:tc>
      </w:tr>
      <w:tr w:rsidR="00356BB9" w:rsidRPr="007E33BE">
        <w:trPr>
          <w:trHeight w:val="800"/>
        </w:trPr>
        <w:tc>
          <w:tcPr>
            <w:tcW w:w="6277" w:type="dxa"/>
          </w:tcPr>
          <w:p w:rsidR="00356BB9" w:rsidRPr="00724A2F" w:rsidRDefault="00356BB9" w:rsidP="008B0E86">
            <w:pPr>
              <w:numPr>
                <w:ilvl w:val="2"/>
                <w:numId w:val="24"/>
              </w:numPr>
              <w:spacing w:after="240"/>
              <w:rPr>
                <w:spacing w:val="-2"/>
                <w:szCs w:val="24"/>
              </w:rPr>
            </w:pPr>
            <w:r w:rsidRPr="00724A2F">
              <w:rPr>
                <w:spacing w:val="-2"/>
                <w:szCs w:val="24"/>
              </w:rPr>
              <w:t xml:space="preserve">The line organization defines a </w:t>
            </w:r>
            <w:r w:rsidRPr="00724A2F">
              <w:rPr>
                <w:bCs/>
                <w:i/>
                <w:szCs w:val="24"/>
              </w:rPr>
              <w:t>chain of command</w:t>
            </w:r>
            <w:r w:rsidRPr="00724A2F">
              <w:rPr>
                <w:spacing w:val="-2"/>
                <w:szCs w:val="24"/>
              </w:rPr>
              <w:t>—a hierarchy of managers and workers.</w:t>
            </w:r>
          </w:p>
        </w:tc>
        <w:tc>
          <w:tcPr>
            <w:tcW w:w="2723" w:type="dxa"/>
          </w:tcPr>
          <w:p w:rsidR="00356BB9" w:rsidRPr="007E33BE" w:rsidRDefault="00356BB9" w:rsidP="008B0E86">
            <w:pPr>
              <w:spacing w:after="240"/>
              <w:rPr>
                <w:szCs w:val="24"/>
              </w:rPr>
            </w:pPr>
          </w:p>
        </w:tc>
      </w:tr>
      <w:tr w:rsidR="00356BB9" w:rsidRPr="007E33BE">
        <w:trPr>
          <w:trHeight w:val="602"/>
        </w:trPr>
        <w:tc>
          <w:tcPr>
            <w:tcW w:w="6277" w:type="dxa"/>
          </w:tcPr>
          <w:p w:rsidR="00356BB9" w:rsidRPr="00724A2F" w:rsidRDefault="00356BB9" w:rsidP="008B0E86">
            <w:pPr>
              <w:numPr>
                <w:ilvl w:val="2"/>
                <w:numId w:val="24"/>
              </w:numPr>
              <w:spacing w:after="240"/>
              <w:rPr>
                <w:spacing w:val="-2"/>
                <w:szCs w:val="24"/>
              </w:rPr>
            </w:pPr>
            <w:r w:rsidRPr="00724A2F">
              <w:rPr>
                <w:spacing w:val="-2"/>
                <w:szCs w:val="24"/>
              </w:rPr>
              <w:t xml:space="preserve">This structure is particularly effective in a crisis situation. </w:t>
            </w:r>
          </w:p>
        </w:tc>
        <w:tc>
          <w:tcPr>
            <w:tcW w:w="2723" w:type="dxa"/>
          </w:tcPr>
          <w:p w:rsidR="00356BB9" w:rsidRPr="00092E3F" w:rsidRDefault="00356BB9" w:rsidP="008B0E86">
            <w:pPr>
              <w:spacing w:after="240"/>
              <w:rPr>
                <w:i/>
                <w:szCs w:val="24"/>
              </w:rPr>
            </w:pPr>
            <w:r>
              <w:rPr>
                <w:i/>
                <w:szCs w:val="24"/>
                <w:u w:val="single"/>
              </w:rPr>
              <w:t>Lecture Enhancer:</w:t>
            </w:r>
            <w:r>
              <w:rPr>
                <w:i/>
                <w:szCs w:val="24"/>
              </w:rPr>
              <w:t xml:space="preserve"> </w:t>
            </w:r>
            <w:r w:rsidR="002831E7" w:rsidRPr="002831E7">
              <w:rPr>
                <w:i/>
                <w:szCs w:val="24"/>
              </w:rPr>
              <w:t>Why do you think a line-and-staff structure might be the most effective structure in a crisis?</w:t>
            </w:r>
          </w:p>
        </w:tc>
      </w:tr>
      <w:tr w:rsidR="00356BB9" w:rsidRPr="007E33BE">
        <w:tc>
          <w:tcPr>
            <w:tcW w:w="6277" w:type="dxa"/>
          </w:tcPr>
          <w:p w:rsidR="00356BB9" w:rsidRPr="007E33BE" w:rsidRDefault="00356BB9" w:rsidP="008B0E86">
            <w:pPr>
              <w:numPr>
                <w:ilvl w:val="2"/>
                <w:numId w:val="24"/>
              </w:numPr>
              <w:spacing w:after="240"/>
              <w:rPr>
                <w:szCs w:val="24"/>
              </w:rPr>
            </w:pPr>
            <w:r w:rsidRPr="007E33BE">
              <w:rPr>
                <w:szCs w:val="24"/>
              </w:rPr>
              <w:t xml:space="preserve">This </w:t>
            </w:r>
            <w:r>
              <w:rPr>
                <w:szCs w:val="24"/>
              </w:rPr>
              <w:t>structure is better suited for smaller businesses.</w:t>
            </w:r>
          </w:p>
        </w:tc>
        <w:tc>
          <w:tcPr>
            <w:tcW w:w="2723" w:type="dxa"/>
          </w:tcPr>
          <w:p w:rsidR="00356BB9" w:rsidRPr="007E33BE" w:rsidRDefault="00356BB9" w:rsidP="008B0E86">
            <w:pPr>
              <w:spacing w:after="240"/>
              <w:rPr>
                <w:szCs w:val="24"/>
              </w:rPr>
            </w:pPr>
          </w:p>
        </w:tc>
      </w:tr>
      <w:tr w:rsidR="00356BB9" w:rsidRPr="007E33BE">
        <w:trPr>
          <w:trHeight w:val="377"/>
        </w:trPr>
        <w:tc>
          <w:tcPr>
            <w:tcW w:w="6277" w:type="dxa"/>
          </w:tcPr>
          <w:p w:rsidR="00356BB9" w:rsidRPr="005A783A" w:rsidRDefault="00356BB9" w:rsidP="008B0E86">
            <w:pPr>
              <w:numPr>
                <w:ilvl w:val="1"/>
                <w:numId w:val="24"/>
              </w:numPr>
              <w:rPr>
                <w:b/>
                <w:szCs w:val="24"/>
              </w:rPr>
            </w:pPr>
            <w:r w:rsidRPr="005A783A">
              <w:rPr>
                <w:b/>
                <w:bCs/>
                <w:szCs w:val="24"/>
              </w:rPr>
              <w:t>Line-and-Staff Organizations</w:t>
            </w:r>
          </w:p>
        </w:tc>
        <w:tc>
          <w:tcPr>
            <w:tcW w:w="2723" w:type="dxa"/>
          </w:tcPr>
          <w:p w:rsidR="00356BB9" w:rsidRDefault="00356BB9" w:rsidP="008B0E86">
            <w:pPr>
              <w:spacing w:after="240"/>
              <w:rPr>
                <w:szCs w:val="24"/>
              </w:rPr>
            </w:pPr>
            <w:r w:rsidRPr="00142C76">
              <w:rPr>
                <w:szCs w:val="24"/>
              </w:rPr>
              <w:t>PowerPoint Slide 2</w:t>
            </w:r>
            <w:r w:rsidR="00FE1F02">
              <w:rPr>
                <w:szCs w:val="24"/>
              </w:rPr>
              <w:t>6</w:t>
            </w:r>
            <w:r>
              <w:rPr>
                <w:szCs w:val="24"/>
              </w:rPr>
              <w:t xml:space="preserve"> </w:t>
            </w:r>
          </w:p>
          <w:p w:rsidR="00356BB9" w:rsidRPr="005A783A" w:rsidRDefault="00356BB9" w:rsidP="008B0E86">
            <w:pPr>
              <w:spacing w:after="240"/>
              <w:rPr>
                <w:szCs w:val="24"/>
              </w:rPr>
            </w:pPr>
            <w:r>
              <w:rPr>
                <w:szCs w:val="24"/>
              </w:rPr>
              <w:t>Figure 7.8 Line-and-Staff Organization</w:t>
            </w:r>
          </w:p>
        </w:tc>
      </w:tr>
    </w:tbl>
    <w:p w:rsidR="00356BB9" w:rsidRDefault="00356BB9">
      <w:r>
        <w:br w:type="page"/>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7"/>
        <w:gridCol w:w="2723"/>
      </w:tblGrid>
      <w:tr w:rsidR="00356BB9" w:rsidRPr="007E33BE">
        <w:tc>
          <w:tcPr>
            <w:tcW w:w="6277" w:type="dxa"/>
          </w:tcPr>
          <w:p w:rsidR="00356BB9" w:rsidRPr="007E33BE" w:rsidRDefault="00356BB9" w:rsidP="008B0E86">
            <w:pPr>
              <w:numPr>
                <w:ilvl w:val="2"/>
                <w:numId w:val="24"/>
              </w:numPr>
              <w:spacing w:after="240"/>
              <w:rPr>
                <w:szCs w:val="24"/>
              </w:rPr>
            </w:pPr>
            <w:r w:rsidRPr="00724A2F">
              <w:rPr>
                <w:spacing w:val="-1"/>
                <w:szCs w:val="24"/>
              </w:rPr>
              <w:t xml:space="preserve">A </w:t>
            </w:r>
            <w:r w:rsidRPr="00724A2F">
              <w:rPr>
                <w:bCs/>
                <w:i/>
                <w:szCs w:val="24"/>
              </w:rPr>
              <w:t>line-and-staff organization</w:t>
            </w:r>
            <w:r w:rsidRPr="00724A2F">
              <w:rPr>
                <w:spacing w:val="-1"/>
                <w:szCs w:val="24"/>
              </w:rPr>
              <w:t xml:space="preserve"> combines a line organization with staff departments that support the line departments.</w:t>
            </w:r>
          </w:p>
        </w:tc>
        <w:tc>
          <w:tcPr>
            <w:tcW w:w="2723" w:type="dxa"/>
          </w:tcPr>
          <w:p w:rsidR="00356BB9" w:rsidRPr="007E33BE" w:rsidRDefault="00356BB9" w:rsidP="008B0E86">
            <w:pPr>
              <w:spacing w:after="240"/>
              <w:rPr>
                <w:szCs w:val="24"/>
              </w:rPr>
            </w:pPr>
          </w:p>
        </w:tc>
      </w:tr>
      <w:tr w:rsidR="00356BB9" w:rsidRPr="007E33BE">
        <w:tc>
          <w:tcPr>
            <w:tcW w:w="6277" w:type="dxa"/>
          </w:tcPr>
          <w:p w:rsidR="00356BB9" w:rsidRPr="007E33BE" w:rsidRDefault="00356BB9" w:rsidP="008B0E86">
            <w:pPr>
              <w:numPr>
                <w:ilvl w:val="2"/>
                <w:numId w:val="24"/>
              </w:numPr>
              <w:spacing w:after="240"/>
              <w:rPr>
                <w:szCs w:val="24"/>
              </w:rPr>
            </w:pPr>
            <w:r w:rsidRPr="00724A2F">
              <w:rPr>
                <w:spacing w:val="-1"/>
                <w:szCs w:val="24"/>
              </w:rPr>
              <w:t>Line departments participate directly in decisions that affect the core operations of the organization.</w:t>
            </w:r>
          </w:p>
        </w:tc>
        <w:tc>
          <w:tcPr>
            <w:tcW w:w="2723" w:type="dxa"/>
          </w:tcPr>
          <w:p w:rsidR="00356BB9" w:rsidRPr="007E33BE" w:rsidRDefault="00356BB9" w:rsidP="008B0E86">
            <w:pPr>
              <w:spacing w:after="240"/>
              <w:rPr>
                <w:szCs w:val="24"/>
              </w:rPr>
            </w:pPr>
            <w:r w:rsidRPr="007E33BE">
              <w:rPr>
                <w:szCs w:val="24"/>
              </w:rPr>
              <w:t xml:space="preserve"> </w:t>
            </w:r>
          </w:p>
        </w:tc>
      </w:tr>
      <w:tr w:rsidR="00356BB9" w:rsidRPr="007E33BE">
        <w:tc>
          <w:tcPr>
            <w:tcW w:w="6277" w:type="dxa"/>
          </w:tcPr>
          <w:p w:rsidR="00356BB9" w:rsidRPr="007E33BE" w:rsidRDefault="00356BB9" w:rsidP="008B0E86">
            <w:pPr>
              <w:numPr>
                <w:ilvl w:val="2"/>
                <w:numId w:val="24"/>
              </w:numPr>
              <w:spacing w:after="240"/>
              <w:rPr>
                <w:szCs w:val="24"/>
              </w:rPr>
            </w:pPr>
            <w:r w:rsidRPr="00724A2F">
              <w:rPr>
                <w:spacing w:val="-1"/>
                <w:szCs w:val="24"/>
              </w:rPr>
              <w:t>Staff departments lend specialized technical suppor</w:t>
            </w:r>
            <w:r>
              <w:rPr>
                <w:spacing w:val="-1"/>
                <w:szCs w:val="24"/>
              </w:rPr>
              <w:t>t.</w:t>
            </w:r>
          </w:p>
        </w:tc>
        <w:tc>
          <w:tcPr>
            <w:tcW w:w="2723" w:type="dxa"/>
          </w:tcPr>
          <w:p w:rsidR="00356BB9" w:rsidRPr="007E33BE" w:rsidRDefault="00356BB9" w:rsidP="008B0E86">
            <w:pPr>
              <w:spacing w:after="240"/>
              <w:rPr>
                <w:szCs w:val="24"/>
              </w:rPr>
            </w:pPr>
          </w:p>
        </w:tc>
      </w:tr>
      <w:tr w:rsidR="00356BB9" w:rsidRPr="007E33BE">
        <w:tc>
          <w:tcPr>
            <w:tcW w:w="6277" w:type="dxa"/>
          </w:tcPr>
          <w:p w:rsidR="00356BB9" w:rsidRPr="007E33BE" w:rsidRDefault="00356BB9" w:rsidP="008B0E86">
            <w:pPr>
              <w:numPr>
                <w:ilvl w:val="2"/>
                <w:numId w:val="24"/>
              </w:numPr>
              <w:spacing w:after="240"/>
              <w:rPr>
                <w:szCs w:val="24"/>
              </w:rPr>
            </w:pPr>
            <w:r w:rsidRPr="00724A2F">
              <w:rPr>
                <w:szCs w:val="24"/>
              </w:rPr>
              <w:t xml:space="preserve">A </w:t>
            </w:r>
            <w:r w:rsidRPr="00724A2F">
              <w:rPr>
                <w:bCs/>
                <w:szCs w:val="24"/>
              </w:rPr>
              <w:t>line manager</w:t>
            </w:r>
            <w:r w:rsidRPr="00724A2F">
              <w:rPr>
                <w:szCs w:val="24"/>
              </w:rPr>
              <w:t xml:space="preserve"> forms part of the </w:t>
            </w:r>
            <w:r>
              <w:rPr>
                <w:szCs w:val="24"/>
              </w:rPr>
              <w:t xml:space="preserve">primary </w:t>
            </w:r>
            <w:r w:rsidRPr="00724A2F">
              <w:rPr>
                <w:szCs w:val="24"/>
              </w:rPr>
              <w:t xml:space="preserve">line of authority </w:t>
            </w:r>
            <w:r>
              <w:rPr>
                <w:szCs w:val="24"/>
              </w:rPr>
              <w:t xml:space="preserve">and interacts directly with </w:t>
            </w:r>
            <w:r w:rsidRPr="00724A2F">
              <w:rPr>
                <w:szCs w:val="24"/>
              </w:rPr>
              <w:t>the functions needed to produce and sell goods and services.</w:t>
            </w:r>
          </w:p>
        </w:tc>
        <w:tc>
          <w:tcPr>
            <w:tcW w:w="2723" w:type="dxa"/>
          </w:tcPr>
          <w:p w:rsidR="00356BB9" w:rsidRPr="007E33BE" w:rsidRDefault="00356BB9" w:rsidP="008B0E86">
            <w:pPr>
              <w:spacing w:after="240"/>
              <w:rPr>
                <w:szCs w:val="24"/>
              </w:rPr>
            </w:pPr>
          </w:p>
        </w:tc>
      </w:tr>
      <w:tr w:rsidR="00356BB9" w:rsidRPr="007E33BE">
        <w:tc>
          <w:tcPr>
            <w:tcW w:w="6277" w:type="dxa"/>
          </w:tcPr>
          <w:p w:rsidR="00356BB9" w:rsidRPr="00724A2F" w:rsidRDefault="00356BB9" w:rsidP="008B0E86">
            <w:pPr>
              <w:numPr>
                <w:ilvl w:val="2"/>
                <w:numId w:val="24"/>
              </w:numPr>
              <w:spacing w:after="240"/>
              <w:rPr>
                <w:szCs w:val="24"/>
              </w:rPr>
            </w:pPr>
            <w:r w:rsidRPr="00724A2F">
              <w:rPr>
                <w:szCs w:val="24"/>
              </w:rPr>
              <w:t xml:space="preserve">A </w:t>
            </w:r>
            <w:r w:rsidRPr="00724A2F">
              <w:rPr>
                <w:bCs/>
                <w:szCs w:val="24"/>
              </w:rPr>
              <w:t>staff manager</w:t>
            </w:r>
            <w:r w:rsidRPr="00724A2F">
              <w:rPr>
                <w:szCs w:val="24"/>
              </w:rPr>
              <w:t xml:space="preserve"> provides information, advice, or technical assistance to aid line managers.</w:t>
            </w:r>
          </w:p>
        </w:tc>
        <w:tc>
          <w:tcPr>
            <w:tcW w:w="2723" w:type="dxa"/>
          </w:tcPr>
          <w:p w:rsidR="00356BB9" w:rsidRPr="007E33BE" w:rsidRDefault="00356BB9" w:rsidP="008B0E86">
            <w:pPr>
              <w:spacing w:after="240"/>
              <w:rPr>
                <w:szCs w:val="24"/>
              </w:rPr>
            </w:pPr>
          </w:p>
        </w:tc>
      </w:tr>
      <w:tr w:rsidR="00356BB9" w:rsidRPr="007E33BE">
        <w:tc>
          <w:tcPr>
            <w:tcW w:w="6277" w:type="dxa"/>
          </w:tcPr>
          <w:p w:rsidR="00356BB9" w:rsidRPr="00724A2F" w:rsidRDefault="00356BB9" w:rsidP="008B0E86">
            <w:pPr>
              <w:numPr>
                <w:ilvl w:val="2"/>
                <w:numId w:val="24"/>
              </w:numPr>
              <w:spacing w:after="240"/>
              <w:rPr>
                <w:szCs w:val="24"/>
              </w:rPr>
            </w:pPr>
            <w:r w:rsidRPr="00724A2F">
              <w:rPr>
                <w:spacing w:val="3"/>
                <w:szCs w:val="24"/>
              </w:rPr>
              <w:t>The line-and-staff organization is common in midsize and large organizations.</w:t>
            </w:r>
          </w:p>
        </w:tc>
        <w:tc>
          <w:tcPr>
            <w:tcW w:w="2723" w:type="dxa"/>
          </w:tcPr>
          <w:p w:rsidR="00356BB9" w:rsidRPr="007E33BE" w:rsidRDefault="00356BB9" w:rsidP="008B0E86">
            <w:pPr>
              <w:spacing w:after="240"/>
              <w:rPr>
                <w:szCs w:val="24"/>
              </w:rPr>
            </w:pPr>
          </w:p>
        </w:tc>
      </w:tr>
      <w:tr w:rsidR="00356BB9" w:rsidRPr="007E33BE">
        <w:trPr>
          <w:trHeight w:val="296"/>
        </w:trPr>
        <w:tc>
          <w:tcPr>
            <w:tcW w:w="6277" w:type="dxa"/>
          </w:tcPr>
          <w:p w:rsidR="00356BB9" w:rsidRPr="001F0732" w:rsidRDefault="00356BB9" w:rsidP="008B0E86">
            <w:pPr>
              <w:numPr>
                <w:ilvl w:val="1"/>
                <w:numId w:val="24"/>
              </w:numPr>
              <w:spacing w:after="240"/>
              <w:rPr>
                <w:b/>
                <w:szCs w:val="24"/>
              </w:rPr>
            </w:pPr>
            <w:r w:rsidRPr="001F0732">
              <w:rPr>
                <w:b/>
                <w:bCs/>
                <w:szCs w:val="24"/>
              </w:rPr>
              <w:t>Committee Organizations</w:t>
            </w:r>
            <w:r w:rsidRPr="001F0732">
              <w:rPr>
                <w:b/>
                <w:bCs/>
                <w:szCs w:val="24"/>
              </w:rPr>
              <w:t> </w:t>
            </w:r>
          </w:p>
        </w:tc>
        <w:tc>
          <w:tcPr>
            <w:tcW w:w="2723" w:type="dxa"/>
          </w:tcPr>
          <w:p w:rsidR="00356BB9" w:rsidRPr="001F0732" w:rsidRDefault="00356BB9" w:rsidP="008B0E86">
            <w:pPr>
              <w:rPr>
                <w:szCs w:val="24"/>
              </w:rPr>
            </w:pPr>
            <w:r w:rsidRPr="00142C76">
              <w:rPr>
                <w:szCs w:val="24"/>
              </w:rPr>
              <w:t>PowerPoint Slide 2</w:t>
            </w:r>
            <w:r w:rsidR="00FE1F02">
              <w:rPr>
                <w:szCs w:val="24"/>
              </w:rPr>
              <w:t>7</w:t>
            </w:r>
          </w:p>
        </w:tc>
      </w:tr>
      <w:tr w:rsidR="00356BB9" w:rsidRPr="007E33BE">
        <w:trPr>
          <w:trHeight w:val="530"/>
        </w:trPr>
        <w:tc>
          <w:tcPr>
            <w:tcW w:w="6277" w:type="dxa"/>
          </w:tcPr>
          <w:p w:rsidR="00356BB9" w:rsidRPr="007E33BE" w:rsidRDefault="00356BB9" w:rsidP="008B0E86">
            <w:pPr>
              <w:numPr>
                <w:ilvl w:val="2"/>
                <w:numId w:val="24"/>
              </w:numPr>
              <w:spacing w:after="240"/>
              <w:rPr>
                <w:szCs w:val="24"/>
              </w:rPr>
            </w:pPr>
            <w:r w:rsidRPr="00724A2F">
              <w:rPr>
                <w:spacing w:val="-2"/>
                <w:szCs w:val="24"/>
              </w:rPr>
              <w:t xml:space="preserve">A </w:t>
            </w:r>
            <w:r w:rsidRPr="00724A2F">
              <w:rPr>
                <w:bCs/>
                <w:i/>
                <w:szCs w:val="24"/>
              </w:rPr>
              <w:t>committee organization</w:t>
            </w:r>
            <w:r w:rsidRPr="00724A2F">
              <w:rPr>
                <w:spacing w:val="-2"/>
                <w:szCs w:val="24"/>
              </w:rPr>
              <w:t xml:space="preserve"> is a structure that places authority and responsibility in the hands of a group of individuals rather than a single manager. </w:t>
            </w:r>
          </w:p>
        </w:tc>
        <w:tc>
          <w:tcPr>
            <w:tcW w:w="2723" w:type="dxa"/>
          </w:tcPr>
          <w:p w:rsidR="00356BB9" w:rsidRPr="00092E3F" w:rsidRDefault="00356BB9" w:rsidP="008B0E86">
            <w:pPr>
              <w:spacing w:after="240"/>
              <w:rPr>
                <w:i/>
                <w:szCs w:val="24"/>
              </w:rPr>
            </w:pPr>
            <w:r>
              <w:rPr>
                <w:i/>
                <w:szCs w:val="24"/>
                <w:u w:val="single"/>
              </w:rPr>
              <w:t>Lecture Enhancer:</w:t>
            </w:r>
            <w:r>
              <w:rPr>
                <w:i/>
                <w:szCs w:val="24"/>
              </w:rPr>
              <w:t xml:space="preserve"> Provide an example of a committee, a decision it must make, and the methods it uses to make the decision.</w:t>
            </w:r>
          </w:p>
        </w:tc>
      </w:tr>
      <w:tr w:rsidR="00356BB9" w:rsidRPr="007E33BE">
        <w:trPr>
          <w:trHeight w:val="530"/>
        </w:trPr>
        <w:tc>
          <w:tcPr>
            <w:tcW w:w="6277" w:type="dxa"/>
          </w:tcPr>
          <w:p w:rsidR="00356BB9" w:rsidRPr="00724A2F" w:rsidRDefault="00356BB9" w:rsidP="008B0E86">
            <w:pPr>
              <w:numPr>
                <w:ilvl w:val="2"/>
                <w:numId w:val="24"/>
              </w:numPr>
              <w:spacing w:after="240"/>
              <w:rPr>
                <w:spacing w:val="-2"/>
                <w:szCs w:val="24"/>
              </w:rPr>
            </w:pPr>
            <w:r w:rsidRPr="00724A2F">
              <w:rPr>
                <w:spacing w:val="-2"/>
                <w:szCs w:val="24"/>
              </w:rPr>
              <w:t>This model typically appears as part of a regular line-and-staff structure.</w:t>
            </w:r>
          </w:p>
        </w:tc>
        <w:tc>
          <w:tcPr>
            <w:tcW w:w="2723" w:type="dxa"/>
          </w:tcPr>
          <w:p w:rsidR="00356BB9" w:rsidRPr="007E33BE" w:rsidRDefault="00356BB9" w:rsidP="008B0E86">
            <w:pPr>
              <w:spacing w:after="240"/>
              <w:rPr>
                <w:szCs w:val="24"/>
              </w:rPr>
            </w:pPr>
          </w:p>
        </w:tc>
      </w:tr>
    </w:tbl>
    <w:p w:rsidR="00356BB9" w:rsidRDefault="00356BB9">
      <w:r>
        <w:br w:type="page"/>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7"/>
        <w:gridCol w:w="2723"/>
      </w:tblGrid>
      <w:tr w:rsidR="00356BB9" w:rsidRPr="007E33BE">
        <w:tc>
          <w:tcPr>
            <w:tcW w:w="6277" w:type="dxa"/>
          </w:tcPr>
          <w:p w:rsidR="00356BB9" w:rsidRPr="007E33BE" w:rsidRDefault="00356BB9" w:rsidP="008B0E86">
            <w:pPr>
              <w:numPr>
                <w:ilvl w:val="2"/>
                <w:numId w:val="24"/>
              </w:numPr>
              <w:spacing w:after="240"/>
              <w:rPr>
                <w:szCs w:val="24"/>
              </w:rPr>
            </w:pPr>
            <w:r>
              <w:rPr>
                <w:spacing w:val="-3"/>
                <w:szCs w:val="24"/>
              </w:rPr>
              <w:t>A c</w:t>
            </w:r>
            <w:r w:rsidRPr="00724A2F">
              <w:rPr>
                <w:spacing w:val="-3"/>
                <w:szCs w:val="24"/>
              </w:rPr>
              <w:t xml:space="preserve">ommittee </w:t>
            </w:r>
            <w:r>
              <w:rPr>
                <w:spacing w:val="-3"/>
                <w:szCs w:val="24"/>
              </w:rPr>
              <w:t xml:space="preserve">organization </w:t>
            </w:r>
            <w:r w:rsidRPr="00724A2F">
              <w:rPr>
                <w:spacing w:val="-3"/>
                <w:szCs w:val="24"/>
              </w:rPr>
              <w:t>generally improves planning and employee morale because decisions reflect diverse perspectives.</w:t>
            </w:r>
          </w:p>
        </w:tc>
        <w:tc>
          <w:tcPr>
            <w:tcW w:w="2723" w:type="dxa"/>
          </w:tcPr>
          <w:p w:rsidR="00356BB9" w:rsidRPr="007E33BE" w:rsidRDefault="00356BB9" w:rsidP="008B0E86">
            <w:pPr>
              <w:spacing w:after="240"/>
              <w:rPr>
                <w:szCs w:val="24"/>
              </w:rPr>
            </w:pPr>
          </w:p>
        </w:tc>
      </w:tr>
      <w:tr w:rsidR="00356BB9" w:rsidRPr="007E33BE">
        <w:tc>
          <w:tcPr>
            <w:tcW w:w="6277" w:type="dxa"/>
          </w:tcPr>
          <w:p w:rsidR="00356BB9" w:rsidRPr="007E33BE" w:rsidRDefault="00356BB9" w:rsidP="008B0E86">
            <w:pPr>
              <w:numPr>
                <w:ilvl w:val="2"/>
                <w:numId w:val="24"/>
              </w:numPr>
              <w:spacing w:after="240"/>
              <w:rPr>
                <w:szCs w:val="24"/>
              </w:rPr>
            </w:pPr>
            <w:r w:rsidRPr="00724A2F">
              <w:rPr>
                <w:spacing w:val="-4"/>
                <w:szCs w:val="24"/>
              </w:rPr>
              <w:t>Committees tend to act slowly and conservatively</w:t>
            </w:r>
            <w:r>
              <w:rPr>
                <w:spacing w:val="-4"/>
                <w:szCs w:val="24"/>
              </w:rPr>
              <w:t>.</w:t>
            </w:r>
          </w:p>
        </w:tc>
        <w:tc>
          <w:tcPr>
            <w:tcW w:w="2723" w:type="dxa"/>
          </w:tcPr>
          <w:p w:rsidR="00356BB9" w:rsidRPr="007E33BE" w:rsidRDefault="00356BB9" w:rsidP="008B0E86">
            <w:pPr>
              <w:spacing w:after="240"/>
              <w:rPr>
                <w:szCs w:val="24"/>
              </w:rPr>
            </w:pPr>
          </w:p>
        </w:tc>
      </w:tr>
      <w:tr w:rsidR="00356BB9" w:rsidRPr="007E33BE">
        <w:tc>
          <w:tcPr>
            <w:tcW w:w="6277" w:type="dxa"/>
          </w:tcPr>
          <w:p w:rsidR="00356BB9" w:rsidRPr="00724A2F" w:rsidRDefault="00356BB9" w:rsidP="008B0E86">
            <w:pPr>
              <w:numPr>
                <w:ilvl w:val="2"/>
                <w:numId w:val="24"/>
              </w:numPr>
              <w:spacing w:after="240"/>
              <w:rPr>
                <w:spacing w:val="-4"/>
                <w:szCs w:val="24"/>
              </w:rPr>
            </w:pPr>
            <w:r>
              <w:rPr>
                <w:spacing w:val="-4"/>
                <w:szCs w:val="24"/>
              </w:rPr>
              <w:t xml:space="preserve">They </w:t>
            </w:r>
            <w:r w:rsidRPr="00724A2F">
              <w:rPr>
                <w:spacing w:val="-4"/>
                <w:szCs w:val="24"/>
              </w:rPr>
              <w:t>may make decisions by compromising conflicting interests rather than by choosing the best alternative.</w:t>
            </w:r>
          </w:p>
        </w:tc>
        <w:tc>
          <w:tcPr>
            <w:tcW w:w="2723" w:type="dxa"/>
          </w:tcPr>
          <w:p w:rsidR="00356BB9" w:rsidRPr="007E33BE" w:rsidRDefault="00356BB9" w:rsidP="008B0E86">
            <w:pPr>
              <w:spacing w:after="240"/>
              <w:rPr>
                <w:szCs w:val="24"/>
              </w:rPr>
            </w:pPr>
          </w:p>
        </w:tc>
      </w:tr>
      <w:tr w:rsidR="00356BB9" w:rsidRPr="007E33BE">
        <w:tc>
          <w:tcPr>
            <w:tcW w:w="6277" w:type="dxa"/>
          </w:tcPr>
          <w:p w:rsidR="00356BB9" w:rsidRPr="00236860" w:rsidRDefault="00356BB9" w:rsidP="008B0E86">
            <w:pPr>
              <w:numPr>
                <w:ilvl w:val="1"/>
                <w:numId w:val="24"/>
              </w:numPr>
              <w:spacing w:after="240"/>
              <w:rPr>
                <w:b/>
                <w:szCs w:val="24"/>
              </w:rPr>
            </w:pPr>
            <w:r w:rsidRPr="00236860">
              <w:rPr>
                <w:b/>
                <w:bCs/>
                <w:szCs w:val="24"/>
              </w:rPr>
              <w:t>Matrix Organizations</w:t>
            </w:r>
          </w:p>
        </w:tc>
        <w:tc>
          <w:tcPr>
            <w:tcW w:w="2723" w:type="dxa"/>
          </w:tcPr>
          <w:p w:rsidR="00356BB9" w:rsidRPr="00236860" w:rsidRDefault="00356BB9" w:rsidP="008B0E86">
            <w:pPr>
              <w:spacing w:after="240"/>
              <w:rPr>
                <w:szCs w:val="24"/>
              </w:rPr>
            </w:pPr>
            <w:r w:rsidRPr="00142C76">
              <w:rPr>
                <w:szCs w:val="24"/>
              </w:rPr>
              <w:t>PowerPoint Slide 2</w:t>
            </w:r>
            <w:r w:rsidR="00FE1F02">
              <w:rPr>
                <w:szCs w:val="24"/>
              </w:rPr>
              <w:t>8</w:t>
            </w:r>
          </w:p>
          <w:p w:rsidR="00356BB9" w:rsidRPr="00236860" w:rsidRDefault="00356BB9" w:rsidP="008B0E86">
            <w:pPr>
              <w:spacing w:after="240"/>
              <w:rPr>
                <w:i/>
                <w:szCs w:val="24"/>
              </w:rPr>
            </w:pPr>
            <w:r w:rsidRPr="00724A2F">
              <w:rPr>
                <w:szCs w:val="24"/>
              </w:rPr>
              <w:t>Figure 7.9</w:t>
            </w:r>
            <w:r>
              <w:rPr>
                <w:szCs w:val="24"/>
              </w:rPr>
              <w:t xml:space="preserve"> Matrix Organization</w:t>
            </w:r>
          </w:p>
        </w:tc>
      </w:tr>
      <w:tr w:rsidR="00356BB9" w:rsidRPr="007E33BE">
        <w:tc>
          <w:tcPr>
            <w:tcW w:w="6277" w:type="dxa"/>
          </w:tcPr>
          <w:p w:rsidR="00356BB9" w:rsidRPr="007E33BE" w:rsidRDefault="00356BB9" w:rsidP="008B0E86">
            <w:pPr>
              <w:numPr>
                <w:ilvl w:val="2"/>
                <w:numId w:val="24"/>
              </w:numPr>
              <w:spacing w:after="240"/>
              <w:rPr>
                <w:szCs w:val="24"/>
              </w:rPr>
            </w:pPr>
            <w:r w:rsidRPr="00724A2F">
              <w:rPr>
                <w:szCs w:val="24"/>
              </w:rPr>
              <w:t xml:space="preserve">The </w:t>
            </w:r>
            <w:r w:rsidRPr="00724A2F">
              <w:rPr>
                <w:bCs/>
                <w:i/>
                <w:szCs w:val="24"/>
              </w:rPr>
              <w:t>matrix structure</w:t>
            </w:r>
            <w:r w:rsidRPr="00724A2F">
              <w:rPr>
                <w:szCs w:val="24"/>
              </w:rPr>
              <w:t xml:space="preserve"> links employees from different parts of the organization to wor</w:t>
            </w:r>
            <w:r>
              <w:rPr>
                <w:szCs w:val="24"/>
              </w:rPr>
              <w:t>k together on specific projects</w:t>
            </w:r>
            <w:r w:rsidRPr="007E33BE">
              <w:rPr>
                <w:szCs w:val="24"/>
              </w:rPr>
              <w:t>.</w:t>
            </w:r>
          </w:p>
        </w:tc>
        <w:tc>
          <w:tcPr>
            <w:tcW w:w="2723" w:type="dxa"/>
          </w:tcPr>
          <w:p w:rsidR="00356BB9" w:rsidRPr="007E33BE" w:rsidRDefault="00356BB9" w:rsidP="008B0E86">
            <w:pPr>
              <w:spacing w:after="240"/>
              <w:rPr>
                <w:szCs w:val="24"/>
              </w:rPr>
            </w:pPr>
            <w:r>
              <w:rPr>
                <w:szCs w:val="24"/>
              </w:rPr>
              <w:t>PowerPoint Slide 2</w:t>
            </w:r>
            <w:r w:rsidR="00FE1F02">
              <w:rPr>
                <w:szCs w:val="24"/>
              </w:rPr>
              <w:t>9</w:t>
            </w:r>
          </w:p>
        </w:tc>
      </w:tr>
      <w:tr w:rsidR="00356BB9" w:rsidRPr="007E33BE">
        <w:tc>
          <w:tcPr>
            <w:tcW w:w="6277" w:type="dxa"/>
          </w:tcPr>
          <w:p w:rsidR="00356BB9" w:rsidRPr="007E33BE" w:rsidRDefault="00356BB9" w:rsidP="008B0E86">
            <w:pPr>
              <w:numPr>
                <w:ilvl w:val="2"/>
                <w:numId w:val="24"/>
              </w:numPr>
              <w:spacing w:after="240"/>
              <w:rPr>
                <w:szCs w:val="24"/>
              </w:rPr>
            </w:pPr>
            <w:r w:rsidRPr="00724A2F">
              <w:rPr>
                <w:szCs w:val="24"/>
              </w:rPr>
              <w:t>When the project is completed, employees return to their “regular” jobs.</w:t>
            </w:r>
          </w:p>
        </w:tc>
        <w:tc>
          <w:tcPr>
            <w:tcW w:w="2723" w:type="dxa"/>
          </w:tcPr>
          <w:p w:rsidR="00356BB9" w:rsidRPr="007E33BE" w:rsidRDefault="002831E7" w:rsidP="008B0E86">
            <w:pPr>
              <w:spacing w:after="240"/>
              <w:rPr>
                <w:szCs w:val="24"/>
              </w:rPr>
            </w:pPr>
            <w:r>
              <w:rPr>
                <w:i/>
                <w:szCs w:val="24"/>
                <w:u w:val="single"/>
              </w:rPr>
              <w:t>Lecture Enhancer:</w:t>
            </w:r>
            <w:r>
              <w:rPr>
                <w:i/>
                <w:szCs w:val="24"/>
              </w:rPr>
              <w:t xml:space="preserve"> What are some potential pitfalls when using a matrix structure?</w:t>
            </w:r>
          </w:p>
        </w:tc>
      </w:tr>
      <w:tr w:rsidR="00356BB9" w:rsidRPr="007E33BE">
        <w:tc>
          <w:tcPr>
            <w:tcW w:w="6277" w:type="dxa"/>
          </w:tcPr>
          <w:p w:rsidR="00356BB9" w:rsidRPr="00724A2F" w:rsidRDefault="00356BB9" w:rsidP="008B0E86">
            <w:pPr>
              <w:numPr>
                <w:ilvl w:val="2"/>
                <w:numId w:val="24"/>
              </w:numPr>
              <w:spacing w:after="240"/>
              <w:rPr>
                <w:szCs w:val="24"/>
              </w:rPr>
            </w:pPr>
            <w:r w:rsidRPr="00724A2F">
              <w:rPr>
                <w:szCs w:val="24"/>
              </w:rPr>
              <w:t xml:space="preserve">In the matrix structure, each employee reports to two managers: </w:t>
            </w:r>
            <w:r>
              <w:rPr>
                <w:szCs w:val="24"/>
              </w:rPr>
              <w:t>a</w:t>
            </w:r>
            <w:r w:rsidRPr="00724A2F">
              <w:rPr>
                <w:szCs w:val="24"/>
              </w:rPr>
              <w:t xml:space="preserve"> line manager and </w:t>
            </w:r>
            <w:r>
              <w:rPr>
                <w:szCs w:val="24"/>
              </w:rPr>
              <w:t>a</w:t>
            </w:r>
            <w:r w:rsidRPr="00724A2F">
              <w:rPr>
                <w:szCs w:val="24"/>
              </w:rPr>
              <w:t xml:space="preserve"> project manager.</w:t>
            </w:r>
          </w:p>
        </w:tc>
        <w:tc>
          <w:tcPr>
            <w:tcW w:w="2723" w:type="dxa"/>
          </w:tcPr>
          <w:p w:rsidR="00356BB9" w:rsidRPr="00092E3F" w:rsidRDefault="00356BB9" w:rsidP="008B0E86">
            <w:pPr>
              <w:spacing w:after="240"/>
              <w:rPr>
                <w:i/>
                <w:szCs w:val="24"/>
              </w:rPr>
            </w:pPr>
          </w:p>
        </w:tc>
      </w:tr>
      <w:tr w:rsidR="00356BB9" w:rsidRPr="007E33BE">
        <w:tc>
          <w:tcPr>
            <w:tcW w:w="6277" w:type="dxa"/>
          </w:tcPr>
          <w:p w:rsidR="00356BB9" w:rsidRPr="00724A2F" w:rsidRDefault="00356BB9" w:rsidP="008B0E86">
            <w:pPr>
              <w:numPr>
                <w:ilvl w:val="2"/>
                <w:numId w:val="24"/>
              </w:numPr>
              <w:spacing w:after="240"/>
              <w:rPr>
                <w:szCs w:val="24"/>
              </w:rPr>
            </w:pPr>
            <w:r w:rsidRPr="00724A2F">
              <w:rPr>
                <w:szCs w:val="24"/>
              </w:rPr>
              <w:t>The matrix structure is popular at high-technology and multinational corporations, as well as hospitals and consulting firms.</w:t>
            </w:r>
          </w:p>
        </w:tc>
        <w:tc>
          <w:tcPr>
            <w:tcW w:w="2723" w:type="dxa"/>
          </w:tcPr>
          <w:p w:rsidR="00356BB9" w:rsidRPr="007E33BE" w:rsidRDefault="00356BB9" w:rsidP="008B0E86">
            <w:pPr>
              <w:spacing w:after="240"/>
              <w:rPr>
                <w:szCs w:val="24"/>
              </w:rPr>
            </w:pPr>
          </w:p>
        </w:tc>
      </w:tr>
    </w:tbl>
    <w:p w:rsidR="00356BB9" w:rsidRDefault="00356BB9">
      <w:r>
        <w:br w:type="page"/>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7"/>
        <w:gridCol w:w="2723"/>
      </w:tblGrid>
      <w:tr w:rsidR="00356BB9" w:rsidRPr="007E33BE">
        <w:tc>
          <w:tcPr>
            <w:tcW w:w="6277" w:type="dxa"/>
          </w:tcPr>
          <w:p w:rsidR="00356BB9" w:rsidRPr="00724A2F" w:rsidRDefault="00356BB9" w:rsidP="008B0E86">
            <w:pPr>
              <w:numPr>
                <w:ilvl w:val="2"/>
                <w:numId w:val="24"/>
              </w:numPr>
              <w:spacing w:after="240"/>
              <w:rPr>
                <w:szCs w:val="24"/>
              </w:rPr>
            </w:pPr>
            <w:r>
              <w:rPr>
                <w:spacing w:val="3"/>
                <w:szCs w:val="24"/>
              </w:rPr>
              <w:t>M</w:t>
            </w:r>
            <w:r w:rsidRPr="00724A2F">
              <w:rPr>
                <w:spacing w:val="3"/>
                <w:szCs w:val="24"/>
              </w:rPr>
              <w:t xml:space="preserve">ajor benefits </w:t>
            </w:r>
            <w:r>
              <w:rPr>
                <w:spacing w:val="3"/>
                <w:szCs w:val="24"/>
              </w:rPr>
              <w:t xml:space="preserve">include: </w:t>
            </w:r>
            <w:r>
              <w:rPr>
                <w:spacing w:val="3"/>
                <w:szCs w:val="24"/>
              </w:rPr>
              <w:br/>
              <w:t xml:space="preserve">– </w:t>
            </w:r>
            <w:r w:rsidRPr="00724A2F">
              <w:rPr>
                <w:spacing w:val="3"/>
                <w:szCs w:val="24"/>
              </w:rPr>
              <w:t xml:space="preserve">flexibility in adapting quickly to changes </w:t>
            </w:r>
            <w:r>
              <w:rPr>
                <w:spacing w:val="3"/>
                <w:szCs w:val="24"/>
              </w:rPr>
              <w:t xml:space="preserve">                               – </w:t>
            </w:r>
            <w:r w:rsidRPr="00724A2F">
              <w:rPr>
                <w:spacing w:val="3"/>
                <w:szCs w:val="24"/>
              </w:rPr>
              <w:t xml:space="preserve">capability of focusing resources on major problems or products </w:t>
            </w:r>
            <w:r>
              <w:rPr>
                <w:spacing w:val="3"/>
                <w:szCs w:val="24"/>
              </w:rPr>
              <w:t xml:space="preserve">                                  – </w:t>
            </w:r>
            <w:r w:rsidRPr="00724A2F">
              <w:rPr>
                <w:spacing w:val="3"/>
                <w:szCs w:val="24"/>
              </w:rPr>
              <w:t>provides an outlet for employees’ creativity and initiative.</w:t>
            </w:r>
            <w:r>
              <w:rPr>
                <w:spacing w:val="3"/>
                <w:szCs w:val="24"/>
              </w:rPr>
              <w:t xml:space="preserve"> </w:t>
            </w:r>
          </w:p>
        </w:tc>
        <w:tc>
          <w:tcPr>
            <w:tcW w:w="2723" w:type="dxa"/>
          </w:tcPr>
          <w:p w:rsidR="00356BB9" w:rsidRPr="007E33BE" w:rsidRDefault="00356BB9" w:rsidP="008B0E86">
            <w:pPr>
              <w:spacing w:after="240"/>
              <w:rPr>
                <w:szCs w:val="24"/>
              </w:rPr>
            </w:pPr>
          </w:p>
        </w:tc>
      </w:tr>
      <w:tr w:rsidR="00356BB9" w:rsidRPr="007E33BE">
        <w:tc>
          <w:tcPr>
            <w:tcW w:w="6277" w:type="dxa"/>
          </w:tcPr>
          <w:p w:rsidR="00356BB9" w:rsidRDefault="00356BB9" w:rsidP="008B0E86">
            <w:pPr>
              <w:numPr>
                <w:ilvl w:val="2"/>
                <w:numId w:val="24"/>
              </w:numPr>
              <w:spacing w:after="240"/>
              <w:rPr>
                <w:spacing w:val="3"/>
                <w:szCs w:val="24"/>
              </w:rPr>
            </w:pPr>
            <w:r>
              <w:rPr>
                <w:spacing w:val="3"/>
                <w:szCs w:val="24"/>
              </w:rPr>
              <w:t xml:space="preserve">Challenges include: </w:t>
            </w:r>
            <w:r>
              <w:rPr>
                <w:spacing w:val="3"/>
                <w:szCs w:val="24"/>
              </w:rPr>
              <w:br/>
              <w:t xml:space="preserve">– </w:t>
            </w:r>
            <w:r w:rsidRPr="00724A2F">
              <w:rPr>
                <w:spacing w:val="3"/>
                <w:szCs w:val="24"/>
              </w:rPr>
              <w:t>project managers</w:t>
            </w:r>
            <w:r>
              <w:rPr>
                <w:spacing w:val="3"/>
                <w:szCs w:val="24"/>
              </w:rPr>
              <w:t xml:space="preserve"> must</w:t>
            </w:r>
            <w:r w:rsidRPr="00724A2F">
              <w:rPr>
                <w:spacing w:val="3"/>
                <w:szCs w:val="24"/>
              </w:rPr>
              <w:t xml:space="preserve"> integrate the skills of specialists from many departments into a coordinated team </w:t>
            </w:r>
            <w:r w:rsidRPr="00724A2F">
              <w:rPr>
                <w:spacing w:val="3"/>
                <w:szCs w:val="24"/>
              </w:rPr>
              <w:br/>
            </w:r>
            <w:r>
              <w:rPr>
                <w:spacing w:val="3"/>
                <w:szCs w:val="24"/>
              </w:rPr>
              <w:t xml:space="preserve">– </w:t>
            </w:r>
            <w:r w:rsidRPr="00724A2F">
              <w:rPr>
                <w:spacing w:val="3"/>
                <w:szCs w:val="24"/>
              </w:rPr>
              <w:t>permanent functional managers must adjust their employees’ regular workloads.</w:t>
            </w:r>
          </w:p>
        </w:tc>
        <w:tc>
          <w:tcPr>
            <w:tcW w:w="2723" w:type="dxa"/>
          </w:tcPr>
          <w:p w:rsidR="00356BB9" w:rsidRPr="007E33BE" w:rsidRDefault="00356BB9" w:rsidP="008B0E86">
            <w:pPr>
              <w:spacing w:after="240"/>
              <w:rPr>
                <w:szCs w:val="24"/>
              </w:rPr>
            </w:pPr>
          </w:p>
        </w:tc>
      </w:tr>
      <w:tr w:rsidR="00356BB9" w:rsidRPr="007E33BE">
        <w:tc>
          <w:tcPr>
            <w:tcW w:w="6277" w:type="dxa"/>
          </w:tcPr>
          <w:p w:rsidR="00356BB9" w:rsidRDefault="00356BB9" w:rsidP="008B0E86">
            <w:pPr>
              <w:numPr>
                <w:ilvl w:val="2"/>
                <w:numId w:val="24"/>
              </w:numPr>
              <w:spacing w:after="240"/>
              <w:rPr>
                <w:spacing w:val="3"/>
                <w:szCs w:val="24"/>
              </w:rPr>
            </w:pPr>
            <w:r w:rsidRPr="00724A2F">
              <w:rPr>
                <w:spacing w:val="5"/>
                <w:szCs w:val="24"/>
              </w:rPr>
              <w:t>The matrix structure is most effective when leaders empower project managers to use resources to achieve the project’s objectives.</w:t>
            </w:r>
          </w:p>
        </w:tc>
        <w:tc>
          <w:tcPr>
            <w:tcW w:w="2723" w:type="dxa"/>
          </w:tcPr>
          <w:p w:rsidR="00356BB9" w:rsidRPr="007E33BE" w:rsidRDefault="00356BB9" w:rsidP="008B0E86">
            <w:pPr>
              <w:spacing w:after="240"/>
              <w:rPr>
                <w:szCs w:val="24"/>
              </w:rPr>
            </w:pPr>
          </w:p>
        </w:tc>
      </w:tr>
    </w:tbl>
    <w:p w:rsidR="00356BB9" w:rsidRPr="00E01B16" w:rsidRDefault="00356BB9" w:rsidP="008B0E86">
      <w:pPr>
        <w:rPr>
          <w:szCs w:val="24"/>
        </w:rPr>
      </w:pPr>
    </w:p>
    <w:p w:rsidR="00356BB9" w:rsidRPr="009E0793" w:rsidRDefault="00356BB9" w:rsidP="008B0E86">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56BB9" w:rsidRDefault="00356BB9" w:rsidP="008B0E86">
      <w:pPr>
        <w:rPr>
          <w:b/>
          <w:szCs w:val="24"/>
        </w:rPr>
      </w:pPr>
    </w:p>
    <w:p w:rsidR="00356BB9" w:rsidRPr="00B5663D" w:rsidRDefault="00356BB9" w:rsidP="008B0E86">
      <w:pPr>
        <w:pStyle w:val="Sumsubhead"/>
        <w:widowControl w:val="0"/>
        <w:spacing w:line="240" w:lineRule="auto"/>
        <w:rPr>
          <w:rFonts w:ascii="Bookman Old Style" w:hAnsi="Bookman Old Style"/>
          <w:sz w:val="28"/>
          <w:szCs w:val="28"/>
        </w:rPr>
      </w:pPr>
      <w:r>
        <w:rPr>
          <w:rFonts w:ascii="Bookman Old Style" w:hAnsi="Bookman Old Style"/>
          <w:sz w:val="28"/>
          <w:szCs w:val="28"/>
        </w:rPr>
        <w:br w:type="page"/>
      </w:r>
      <w:r w:rsidRPr="00B5663D">
        <w:rPr>
          <w:rFonts w:ascii="Bookman Old Style" w:hAnsi="Bookman Old Style"/>
          <w:sz w:val="28"/>
          <w:szCs w:val="28"/>
        </w:rPr>
        <w:lastRenderedPageBreak/>
        <w:t>Assessment Check Answers</w:t>
      </w:r>
    </w:p>
    <w:p w:rsidR="00356BB9" w:rsidRPr="00724A2F" w:rsidRDefault="00356BB9" w:rsidP="008B0E86">
      <w:pPr>
        <w:pStyle w:val="Sumsubhead"/>
        <w:widowControl w:val="0"/>
        <w:spacing w:line="240" w:lineRule="auto"/>
        <w:rPr>
          <w:rFonts w:ascii="Bookman Old Style" w:hAnsi="Bookman Old Style"/>
          <w:sz w:val="24"/>
          <w:szCs w:val="24"/>
        </w:rPr>
      </w:pPr>
    </w:p>
    <w:p w:rsidR="00356BB9" w:rsidRDefault="00356BB9" w:rsidP="008B0E86">
      <w:pPr>
        <w:pStyle w:val="Sumtext"/>
        <w:widowControl w:val="0"/>
        <w:spacing w:line="240" w:lineRule="auto"/>
        <w:jc w:val="left"/>
        <w:rPr>
          <w:rFonts w:ascii="Bookman Old Style" w:hAnsi="Bookman Old Style"/>
          <w:b/>
          <w:bCs/>
          <w:sz w:val="24"/>
          <w:szCs w:val="24"/>
        </w:rPr>
      </w:pPr>
      <w:r w:rsidRPr="00724A2F">
        <w:rPr>
          <w:rFonts w:ascii="Bookman Old Style" w:hAnsi="Bookman Old Style"/>
          <w:b/>
          <w:bCs/>
          <w:sz w:val="24"/>
          <w:szCs w:val="24"/>
        </w:rPr>
        <w:t xml:space="preserve">8.1 What is the purpose of an organization chart? </w:t>
      </w:r>
    </w:p>
    <w:p w:rsidR="00356BB9" w:rsidRDefault="00356BB9" w:rsidP="008B0E86">
      <w:pPr>
        <w:pStyle w:val="Sumtext"/>
        <w:widowControl w:val="0"/>
        <w:spacing w:line="240" w:lineRule="auto"/>
        <w:jc w:val="left"/>
        <w:rPr>
          <w:rFonts w:ascii="Bookman Old Style" w:hAnsi="Bookman Old Style"/>
          <w:i/>
          <w:sz w:val="24"/>
          <w:szCs w:val="24"/>
        </w:rPr>
      </w:pPr>
      <w:r>
        <w:rPr>
          <w:rFonts w:ascii="Bookman Old Style" w:hAnsi="Bookman Old Style"/>
          <w:b/>
          <w:bCs/>
          <w:sz w:val="24"/>
          <w:szCs w:val="24"/>
        </w:rPr>
        <w:tab/>
      </w:r>
      <w:r w:rsidRPr="005129EC">
        <w:rPr>
          <w:rFonts w:ascii="Bookman Old Style" w:hAnsi="Bookman Old Style"/>
          <w:i/>
          <w:sz w:val="24"/>
          <w:szCs w:val="24"/>
        </w:rPr>
        <w:t>An organization chart is a visual representation of a firm’s structure that illustrates job positions and functions.</w:t>
      </w:r>
    </w:p>
    <w:p w:rsidR="00356BB9" w:rsidRPr="005129EC" w:rsidRDefault="00356BB9" w:rsidP="008B0E86">
      <w:pPr>
        <w:pStyle w:val="Sumtext"/>
        <w:widowControl w:val="0"/>
        <w:spacing w:line="240" w:lineRule="auto"/>
        <w:jc w:val="left"/>
        <w:rPr>
          <w:rFonts w:ascii="Bookman Old Style" w:hAnsi="Bookman Old Style"/>
          <w:i/>
          <w:sz w:val="24"/>
          <w:szCs w:val="24"/>
        </w:rPr>
      </w:pPr>
    </w:p>
    <w:p w:rsidR="00356BB9" w:rsidRDefault="00356BB9" w:rsidP="008B0E86">
      <w:pPr>
        <w:pStyle w:val="Sumtext"/>
        <w:widowControl w:val="0"/>
        <w:spacing w:line="240" w:lineRule="auto"/>
        <w:jc w:val="left"/>
        <w:rPr>
          <w:rFonts w:ascii="Bookman Old Style" w:hAnsi="Bookman Old Style"/>
          <w:b/>
          <w:bCs/>
          <w:sz w:val="24"/>
          <w:szCs w:val="24"/>
        </w:rPr>
      </w:pPr>
      <w:r w:rsidRPr="00724A2F">
        <w:rPr>
          <w:rFonts w:ascii="Bookman Old Style" w:hAnsi="Bookman Old Style"/>
          <w:b/>
          <w:bCs/>
          <w:sz w:val="24"/>
          <w:szCs w:val="24"/>
        </w:rPr>
        <w:t xml:space="preserve">8.2 What are the five major forms of departmentalization? </w:t>
      </w:r>
    </w:p>
    <w:p w:rsidR="00356BB9" w:rsidRPr="005129EC" w:rsidRDefault="00356BB9" w:rsidP="008B0E86">
      <w:pPr>
        <w:pStyle w:val="Sumtext"/>
        <w:widowControl w:val="0"/>
        <w:spacing w:line="240" w:lineRule="auto"/>
        <w:jc w:val="left"/>
        <w:rPr>
          <w:rFonts w:ascii="Bookman Old Style" w:hAnsi="Bookman Old Style"/>
          <w:i/>
          <w:spacing w:val="-2"/>
          <w:sz w:val="24"/>
          <w:szCs w:val="24"/>
          <w:lang w:val="en-GB"/>
        </w:rPr>
      </w:pPr>
      <w:r>
        <w:rPr>
          <w:rFonts w:ascii="Bookman Old Style" w:hAnsi="Bookman Old Style"/>
          <w:b/>
          <w:bCs/>
          <w:sz w:val="24"/>
          <w:szCs w:val="24"/>
        </w:rPr>
        <w:tab/>
      </w:r>
      <w:r w:rsidRPr="005129EC">
        <w:rPr>
          <w:rFonts w:ascii="Bookman Old Style" w:hAnsi="Bookman Old Style"/>
          <w:i/>
          <w:spacing w:val="-2"/>
          <w:sz w:val="24"/>
          <w:szCs w:val="24"/>
          <w:lang w:val="en-GB"/>
        </w:rPr>
        <w:t>Product departmentalization organizes units by the different goods and services a company offers. Geographical departmentalization organizes units by geographical re</w:t>
      </w:r>
      <w:r>
        <w:rPr>
          <w:rFonts w:ascii="Bookman Old Style" w:hAnsi="Bookman Old Style"/>
          <w:i/>
          <w:spacing w:val="-2"/>
          <w:sz w:val="24"/>
          <w:szCs w:val="24"/>
          <w:lang w:val="en-GB"/>
        </w:rPr>
        <w:t xml:space="preserve">gions. </w:t>
      </w:r>
      <w:r w:rsidRPr="005129EC">
        <w:rPr>
          <w:rFonts w:ascii="Bookman Old Style" w:hAnsi="Bookman Old Style"/>
          <w:i/>
          <w:spacing w:val="-2"/>
          <w:sz w:val="24"/>
          <w:szCs w:val="24"/>
          <w:lang w:val="en-GB"/>
        </w:rPr>
        <w:t>Customer departmentalization organizes units by different types of customers. Functional departmentalization organizes units by business functions such as finance, marketing, human resources, and production. Process departmentalization organizes units by the steps or work processes it takes to complete production or provide a service.</w:t>
      </w:r>
    </w:p>
    <w:p w:rsidR="00356BB9" w:rsidRDefault="00356BB9" w:rsidP="008B0E86">
      <w:pPr>
        <w:pStyle w:val="Sumtext"/>
        <w:widowControl w:val="0"/>
        <w:spacing w:line="240" w:lineRule="auto"/>
        <w:jc w:val="left"/>
        <w:rPr>
          <w:rFonts w:ascii="Bookman Old Style" w:hAnsi="Bookman Old Style"/>
          <w:b/>
          <w:bCs/>
          <w:sz w:val="24"/>
          <w:szCs w:val="24"/>
        </w:rPr>
      </w:pPr>
    </w:p>
    <w:p w:rsidR="00356BB9" w:rsidRDefault="00356BB9" w:rsidP="008B0E86">
      <w:pPr>
        <w:pStyle w:val="Sumtext"/>
        <w:widowControl w:val="0"/>
        <w:spacing w:line="240" w:lineRule="auto"/>
        <w:jc w:val="left"/>
        <w:rPr>
          <w:rFonts w:ascii="Bookman Old Style" w:hAnsi="Bookman Old Style"/>
          <w:b/>
          <w:bCs/>
          <w:sz w:val="24"/>
          <w:szCs w:val="24"/>
        </w:rPr>
      </w:pPr>
      <w:r w:rsidRPr="00724A2F">
        <w:rPr>
          <w:rFonts w:ascii="Bookman Old Style" w:hAnsi="Bookman Old Style"/>
          <w:b/>
          <w:bCs/>
          <w:sz w:val="24"/>
          <w:szCs w:val="24"/>
        </w:rPr>
        <w:t xml:space="preserve">8.3 What does </w:t>
      </w:r>
      <w:r w:rsidRPr="00724A2F">
        <w:rPr>
          <w:rFonts w:ascii="Bookman Old Style" w:hAnsi="Bookman Old Style"/>
          <w:b/>
          <w:bCs/>
          <w:i/>
          <w:sz w:val="24"/>
          <w:szCs w:val="24"/>
        </w:rPr>
        <w:t>span of management</w:t>
      </w:r>
      <w:r w:rsidRPr="00724A2F">
        <w:rPr>
          <w:rFonts w:ascii="Bookman Old Style" w:hAnsi="Bookman Old Style"/>
          <w:b/>
          <w:bCs/>
          <w:sz w:val="24"/>
          <w:szCs w:val="24"/>
        </w:rPr>
        <w:t xml:space="preserve"> mean? </w:t>
      </w:r>
    </w:p>
    <w:p w:rsidR="00356BB9" w:rsidRPr="00B5663D" w:rsidRDefault="00356BB9" w:rsidP="008B0E86">
      <w:pPr>
        <w:pStyle w:val="Sumtext"/>
        <w:widowControl w:val="0"/>
        <w:spacing w:line="240" w:lineRule="auto"/>
        <w:jc w:val="left"/>
        <w:rPr>
          <w:rFonts w:ascii="Bookman Old Style" w:hAnsi="Bookman Old Style"/>
          <w:i/>
          <w:sz w:val="24"/>
          <w:szCs w:val="24"/>
          <w:lang w:val="en-GB"/>
        </w:rPr>
      </w:pPr>
      <w:r>
        <w:rPr>
          <w:rFonts w:ascii="Bookman Old Style" w:hAnsi="Bookman Old Style"/>
          <w:b/>
          <w:bCs/>
          <w:sz w:val="24"/>
          <w:szCs w:val="24"/>
        </w:rPr>
        <w:tab/>
      </w:r>
      <w:r w:rsidRPr="00B5663D">
        <w:rPr>
          <w:rFonts w:ascii="Bookman Old Style" w:hAnsi="Bookman Old Style"/>
          <w:i/>
          <w:sz w:val="24"/>
          <w:szCs w:val="24"/>
          <w:lang w:val="en-GB"/>
        </w:rPr>
        <w:t>The span of management, or span of control, is the number of employees a manager supervises.</w:t>
      </w:r>
    </w:p>
    <w:p w:rsidR="00356BB9" w:rsidRDefault="00356BB9">
      <w:pPr>
        <w:rPr>
          <w:b/>
          <w:szCs w:val="24"/>
        </w:rPr>
      </w:pPr>
    </w:p>
    <w:p w:rsidR="00356BB9" w:rsidRDefault="00356BB9">
      <w:pPr>
        <w:rPr>
          <w:b/>
          <w:szCs w:val="24"/>
        </w:rPr>
      </w:pPr>
    </w:p>
    <w:p w:rsidR="00356BB9" w:rsidRDefault="00356BB9">
      <w:pPr>
        <w:rPr>
          <w:b/>
          <w:szCs w:val="24"/>
        </w:rPr>
      </w:pPr>
    </w:p>
    <w:p w:rsidR="00356BB9" w:rsidRPr="00E01B16" w:rsidRDefault="00356BB9">
      <w:pPr>
        <w:rPr>
          <w:b/>
          <w:szCs w:val="24"/>
        </w:rPr>
      </w:pPr>
    </w:p>
    <w:p w:rsidR="00356BB9" w:rsidRPr="00AD7886" w:rsidRDefault="00356BB9">
      <w:pPr>
        <w:rPr>
          <w:sz w:val="28"/>
          <w:szCs w:val="28"/>
        </w:rPr>
      </w:pPr>
      <w:r>
        <w:rPr>
          <w:b/>
          <w:sz w:val="28"/>
          <w:szCs w:val="28"/>
        </w:rPr>
        <w:br w:type="page"/>
      </w:r>
      <w:r w:rsidRPr="00AD7886">
        <w:rPr>
          <w:b/>
          <w:sz w:val="28"/>
          <w:szCs w:val="28"/>
        </w:rPr>
        <w:lastRenderedPageBreak/>
        <w:t>Answers to Review Questions</w:t>
      </w:r>
      <w:r w:rsidRPr="00AD7886">
        <w:rPr>
          <w:sz w:val="28"/>
          <w:szCs w:val="28"/>
        </w:rPr>
        <w:t xml:space="preserve"> </w:t>
      </w:r>
    </w:p>
    <w:p w:rsidR="00356BB9" w:rsidRPr="00AD7886" w:rsidRDefault="00356BB9">
      <w:pPr>
        <w:rPr>
          <w:sz w:val="28"/>
          <w:szCs w:val="28"/>
        </w:rPr>
      </w:pPr>
    </w:p>
    <w:p w:rsidR="00356BB9" w:rsidRPr="00092E3F" w:rsidRDefault="00356BB9" w:rsidP="008B0E86">
      <w:pPr>
        <w:rPr>
          <w:b/>
          <w:szCs w:val="24"/>
        </w:rPr>
      </w:pPr>
      <w:r w:rsidRPr="00092E3F">
        <w:rPr>
          <w:b/>
          <w:szCs w:val="24"/>
        </w:rPr>
        <w:t>1. What are the three levels of management hierarchy? For each level, which management skills might be considered most important, and why?</w:t>
      </w:r>
    </w:p>
    <w:p w:rsidR="00356BB9" w:rsidRPr="009024AB" w:rsidRDefault="00356BB9" w:rsidP="008B0E86">
      <w:pPr>
        <w:numPr>
          <w:ilvl w:val="0"/>
          <w:numId w:val="11"/>
        </w:numPr>
        <w:spacing w:before="120"/>
        <w:rPr>
          <w:i/>
          <w:szCs w:val="24"/>
        </w:rPr>
      </w:pPr>
      <w:r w:rsidRPr="00E01B16">
        <w:rPr>
          <w:rFonts w:cs="Arial"/>
          <w:i/>
          <w:szCs w:val="24"/>
          <w:u w:val="single"/>
        </w:rPr>
        <w:t>Top-level management</w:t>
      </w:r>
      <w:r w:rsidRPr="00E01B16">
        <w:rPr>
          <w:rFonts w:cs="Arial"/>
          <w:i/>
          <w:szCs w:val="24"/>
        </w:rPr>
        <w:t xml:space="preserve"> (CEO, CFO, executive vice president) develops long-range plans for the organizations and makes decisions such as whether to change strategy, purchase other companies, or enter new geographic markets.</w:t>
      </w:r>
      <w:r>
        <w:rPr>
          <w:rFonts w:cs="Arial"/>
          <w:i/>
          <w:szCs w:val="24"/>
        </w:rPr>
        <w:t xml:space="preserve"> Conceptual skills might be the most important for top managers to possess because they must create and maintain the vision for the company.</w:t>
      </w:r>
    </w:p>
    <w:p w:rsidR="00356BB9" w:rsidRPr="009024AB" w:rsidRDefault="00356BB9" w:rsidP="008B0E86">
      <w:pPr>
        <w:numPr>
          <w:ilvl w:val="0"/>
          <w:numId w:val="11"/>
        </w:numPr>
        <w:spacing w:before="120"/>
        <w:rPr>
          <w:i/>
          <w:szCs w:val="24"/>
        </w:rPr>
      </w:pPr>
      <w:r w:rsidRPr="00E01B16">
        <w:rPr>
          <w:rFonts w:cs="Arial"/>
          <w:i/>
          <w:szCs w:val="24"/>
          <w:u w:val="single"/>
        </w:rPr>
        <w:t>Middle management</w:t>
      </w:r>
      <w:r w:rsidRPr="00E01B16">
        <w:rPr>
          <w:rFonts w:cs="Arial"/>
          <w:i/>
          <w:szCs w:val="24"/>
        </w:rPr>
        <w:t xml:space="preserve"> (general managers, division managers, plant managers, branch managers) focuses on specific operations, products, or customer groups and is responsible for developing detailed plans and procedures to implement the firm’s strategic plans.</w:t>
      </w:r>
      <w:r>
        <w:rPr>
          <w:rFonts w:cs="Arial"/>
          <w:i/>
          <w:szCs w:val="24"/>
        </w:rPr>
        <w:t xml:space="preserve"> Middle managers need to possess both technical and human skills. They need to have mastered the skills of the employees they supervise in order to provide adequate supervision, and they need to be able to relate to and communicate effectively with both the employees they supervise and the top management in a company.</w:t>
      </w:r>
    </w:p>
    <w:p w:rsidR="00356BB9" w:rsidRPr="009024AB" w:rsidRDefault="00356BB9" w:rsidP="008B0E86">
      <w:pPr>
        <w:numPr>
          <w:ilvl w:val="0"/>
          <w:numId w:val="11"/>
        </w:numPr>
        <w:spacing w:before="120"/>
        <w:rPr>
          <w:i/>
          <w:szCs w:val="24"/>
        </w:rPr>
      </w:pPr>
      <w:r w:rsidRPr="00E01B16">
        <w:rPr>
          <w:rFonts w:cs="Arial"/>
          <w:i/>
          <w:szCs w:val="24"/>
          <w:u w:val="single"/>
        </w:rPr>
        <w:t>Supervisory management</w:t>
      </w:r>
      <w:r w:rsidRPr="00E01B16">
        <w:rPr>
          <w:rFonts w:cs="Arial"/>
          <w:i/>
          <w:szCs w:val="24"/>
        </w:rPr>
        <w:t>, also known as first-line or front-line management (supervisors, line managers, group or team leaders)</w:t>
      </w:r>
      <w:r>
        <w:rPr>
          <w:rFonts w:cs="Arial"/>
          <w:i/>
          <w:szCs w:val="24"/>
        </w:rPr>
        <w:t>,</w:t>
      </w:r>
      <w:r w:rsidRPr="00E01B16">
        <w:rPr>
          <w:rFonts w:cs="Arial"/>
          <w:i/>
          <w:szCs w:val="24"/>
        </w:rPr>
        <w:t xml:space="preserve"> is directly responsible for assigning </w:t>
      </w:r>
      <w:proofErr w:type="spellStart"/>
      <w:r w:rsidRPr="00E01B16">
        <w:rPr>
          <w:rFonts w:cs="Arial"/>
          <w:i/>
          <w:szCs w:val="24"/>
        </w:rPr>
        <w:t>nonmanagerial</w:t>
      </w:r>
      <w:proofErr w:type="spellEnd"/>
      <w:r w:rsidRPr="00E01B16">
        <w:rPr>
          <w:rFonts w:cs="Arial"/>
          <w:i/>
          <w:szCs w:val="24"/>
        </w:rPr>
        <w:t xml:space="preserve"> workers to specific jobs and regularly evaluating them, working in direct and often daily contact with the staff who produce and sell the firm’s goods and services.</w:t>
      </w:r>
      <w:r w:rsidRPr="00E01B16">
        <w:rPr>
          <w:rFonts w:cs="Arial"/>
          <w:szCs w:val="24"/>
        </w:rPr>
        <w:t xml:space="preserve"> </w:t>
      </w:r>
    </w:p>
    <w:p w:rsidR="00356BB9" w:rsidRPr="00E01B16" w:rsidRDefault="00356BB9" w:rsidP="008B0E86">
      <w:pPr>
        <w:rPr>
          <w:szCs w:val="24"/>
        </w:rPr>
      </w:pPr>
    </w:p>
    <w:p w:rsidR="00356BB9" w:rsidRPr="00E6330D" w:rsidRDefault="00356BB9" w:rsidP="008B0E86">
      <w:pPr>
        <w:rPr>
          <w:b/>
          <w:szCs w:val="24"/>
        </w:rPr>
      </w:pPr>
      <w:r w:rsidRPr="00E6330D">
        <w:rPr>
          <w:b/>
          <w:szCs w:val="24"/>
        </w:rPr>
        <w:t xml:space="preserve">2. Identify the four basic managerial functions. Suppose you were hired to be the manager of a local restaurant. Which managerial functions would likely be the biggest part of your job? </w:t>
      </w:r>
      <w:proofErr w:type="gramStart"/>
      <w:r w:rsidRPr="00E6330D">
        <w:rPr>
          <w:b/>
          <w:szCs w:val="24"/>
        </w:rPr>
        <w:t>In what ways?</w:t>
      </w:r>
      <w:proofErr w:type="gramEnd"/>
      <w:r w:rsidRPr="00E6330D">
        <w:rPr>
          <w:b/>
          <w:szCs w:val="24"/>
        </w:rPr>
        <w:t xml:space="preserve"> </w:t>
      </w:r>
    </w:p>
    <w:p w:rsidR="00356BB9" w:rsidRPr="00E6330D" w:rsidRDefault="00356BB9" w:rsidP="008B0E86">
      <w:pPr>
        <w:spacing w:before="120"/>
        <w:ind w:firstLine="720"/>
        <w:rPr>
          <w:szCs w:val="24"/>
        </w:rPr>
      </w:pPr>
      <w:r>
        <w:rPr>
          <w:i/>
          <w:szCs w:val="24"/>
        </w:rPr>
        <w:t>The four basic managerial functions are planning, organizing, directing, and controlling. As the manager of a local restaurant, the biggest part of my job would likely entail directing and controlling, as most of my time would likely be spent monitoring the performance of the servers and kitchen staff, ensuring that customers receive high-quality service and food, and providing critical feedback to my employees on a frequent basis.</w:t>
      </w:r>
    </w:p>
    <w:p w:rsidR="00356BB9" w:rsidRPr="00E01B16" w:rsidRDefault="00356BB9" w:rsidP="008B0E86">
      <w:pPr>
        <w:rPr>
          <w:szCs w:val="24"/>
        </w:rPr>
      </w:pPr>
    </w:p>
    <w:p w:rsidR="00356BB9" w:rsidRDefault="00356BB9" w:rsidP="008B0E86">
      <w:pPr>
        <w:rPr>
          <w:b/>
          <w:szCs w:val="24"/>
        </w:rPr>
      </w:pPr>
      <w:r w:rsidRPr="00BC5D94">
        <w:rPr>
          <w:b/>
          <w:szCs w:val="24"/>
        </w:rPr>
        <w:t xml:space="preserve">3. Describe the link between a company’s vision and its ethical standards. Why is it important for top management to put forth a clear vision and ethical standards for a company? </w:t>
      </w:r>
    </w:p>
    <w:p w:rsidR="00356BB9" w:rsidRPr="008634C1" w:rsidRDefault="00356BB9" w:rsidP="008B0E86">
      <w:pPr>
        <w:pStyle w:val="Sumtext"/>
        <w:spacing w:before="120" w:line="240" w:lineRule="auto"/>
        <w:ind w:firstLine="720"/>
        <w:jc w:val="left"/>
        <w:rPr>
          <w:szCs w:val="24"/>
        </w:rPr>
      </w:pPr>
      <w:r>
        <w:rPr>
          <w:rFonts w:ascii="Bookman Old Style" w:hAnsi="Bookman Old Style"/>
          <w:i/>
          <w:sz w:val="24"/>
          <w:szCs w:val="24"/>
        </w:rPr>
        <w:t xml:space="preserve">Strong ethical standards should be incorporated into and reinforced by a company’s vision. It is important for top management to communicate </w:t>
      </w:r>
      <w:r>
        <w:rPr>
          <w:rFonts w:ascii="Bookman Old Style" w:hAnsi="Bookman Old Style"/>
          <w:i/>
          <w:sz w:val="24"/>
          <w:szCs w:val="24"/>
        </w:rPr>
        <w:lastRenderedPageBreak/>
        <w:t xml:space="preserve">a clear vision and reinforce ethical standards because this encourages the rest of the company’s employees to do so as well. </w:t>
      </w:r>
      <w:r w:rsidRPr="00E944B2">
        <w:rPr>
          <w:rFonts w:ascii="Bookman Old Style" w:hAnsi="Bookman Old Style"/>
          <w:i/>
          <w:sz w:val="24"/>
          <w:szCs w:val="24"/>
        </w:rPr>
        <w:t>Vision helps clarify a firm’s purpose and the actions it can take to ma</w:t>
      </w:r>
      <w:r>
        <w:rPr>
          <w:rFonts w:ascii="Bookman Old Style" w:hAnsi="Bookman Old Style"/>
          <w:i/>
          <w:sz w:val="24"/>
          <w:szCs w:val="24"/>
        </w:rPr>
        <w:t xml:space="preserve">ke the most of opportunities. </w:t>
      </w:r>
      <w:r w:rsidRPr="00E944B2">
        <w:rPr>
          <w:rFonts w:ascii="Bookman Old Style" w:hAnsi="Bookman Old Style"/>
          <w:i/>
          <w:sz w:val="24"/>
          <w:szCs w:val="24"/>
        </w:rPr>
        <w:t>High ethical standards can help build success for a firm through job satisfaction and customer loyalty.</w:t>
      </w:r>
    </w:p>
    <w:p w:rsidR="00356BB9" w:rsidRPr="00E01B16" w:rsidRDefault="00356BB9" w:rsidP="008B0E86">
      <w:pPr>
        <w:rPr>
          <w:szCs w:val="24"/>
        </w:rPr>
      </w:pPr>
    </w:p>
    <w:p w:rsidR="00356BB9" w:rsidRDefault="00356BB9" w:rsidP="008B0E86">
      <w:pPr>
        <w:rPr>
          <w:b/>
          <w:i/>
          <w:szCs w:val="24"/>
        </w:rPr>
      </w:pPr>
      <w:r w:rsidRPr="00BC5D94">
        <w:rPr>
          <w:b/>
          <w:szCs w:val="24"/>
        </w:rPr>
        <w:t xml:space="preserve">4. Identify the four types of planning, </w:t>
      </w:r>
      <w:proofErr w:type="gramStart"/>
      <w:r w:rsidRPr="00BC5D94">
        <w:rPr>
          <w:b/>
          <w:szCs w:val="24"/>
        </w:rPr>
        <w:t>then</w:t>
      </w:r>
      <w:proofErr w:type="gramEnd"/>
      <w:r w:rsidRPr="00BC5D94">
        <w:rPr>
          <w:b/>
          <w:szCs w:val="24"/>
        </w:rPr>
        <w:t xml:space="preserve"> think about the following scenario. Suppose you planned a large cookout for your friends, but when you woke up on the morning of the party, it was pouring rain. What type of planning would you use prior to the storm? What type of plan</w:t>
      </w:r>
      <w:r>
        <w:rPr>
          <w:b/>
          <w:szCs w:val="24"/>
        </w:rPr>
        <w:t>ning</w:t>
      </w:r>
      <w:r w:rsidRPr="00BC5D94">
        <w:rPr>
          <w:b/>
          <w:szCs w:val="24"/>
        </w:rPr>
        <w:t xml:space="preserve"> would allow you to cope with the rain? Specifically, what could you do?</w:t>
      </w:r>
      <w:r w:rsidRPr="00BC5D94">
        <w:rPr>
          <w:b/>
          <w:i/>
          <w:szCs w:val="24"/>
        </w:rPr>
        <w:t xml:space="preserve"> </w:t>
      </w:r>
    </w:p>
    <w:p w:rsidR="00356BB9" w:rsidRPr="00BC5D94" w:rsidRDefault="00356BB9" w:rsidP="008B0E86">
      <w:pPr>
        <w:spacing w:before="120"/>
        <w:ind w:firstLine="720"/>
        <w:rPr>
          <w:i/>
          <w:szCs w:val="24"/>
        </w:rPr>
      </w:pPr>
      <w:r>
        <w:rPr>
          <w:i/>
          <w:szCs w:val="24"/>
        </w:rPr>
        <w:t xml:space="preserve">The four types of planning are </w:t>
      </w:r>
      <w:r w:rsidRPr="00BC5D94">
        <w:rPr>
          <w:i/>
          <w:spacing w:val="-3"/>
          <w:szCs w:val="24"/>
        </w:rPr>
        <w:t>strategic, tactical, operational, and contingency.</w:t>
      </w:r>
      <w:r>
        <w:rPr>
          <w:i/>
          <w:spacing w:val="-3"/>
          <w:szCs w:val="24"/>
        </w:rPr>
        <w:t xml:space="preserve"> Prior to the storm, you would have used contingency planning to decide what should be done in the event of bad weather. Once the rain arrived, you would implement operational planning in order to execute the contingency plan.</w:t>
      </w:r>
    </w:p>
    <w:p w:rsidR="00356BB9" w:rsidRPr="00E01B16" w:rsidRDefault="00356BB9" w:rsidP="008B0E86">
      <w:pPr>
        <w:spacing w:before="120"/>
        <w:ind w:firstLine="720"/>
        <w:rPr>
          <w:i/>
          <w:szCs w:val="24"/>
        </w:rPr>
      </w:pPr>
      <w:r>
        <w:rPr>
          <w:i/>
          <w:szCs w:val="24"/>
        </w:rPr>
        <w:t>You could construct a make</w:t>
      </w:r>
      <w:r w:rsidRPr="00BC5D94">
        <w:rPr>
          <w:i/>
          <w:szCs w:val="24"/>
        </w:rPr>
        <w:t xml:space="preserve">shift tent with a tarp or canvas, group together tables with oversized picnic umbrellas, </w:t>
      </w:r>
      <w:r>
        <w:rPr>
          <w:i/>
          <w:szCs w:val="24"/>
        </w:rPr>
        <w:t xml:space="preserve">or </w:t>
      </w:r>
      <w:r w:rsidRPr="00BC5D94">
        <w:rPr>
          <w:i/>
          <w:szCs w:val="24"/>
        </w:rPr>
        <w:t>move the party into a garage or shelter</w:t>
      </w:r>
      <w:r>
        <w:rPr>
          <w:i/>
          <w:szCs w:val="24"/>
        </w:rPr>
        <w:t>. You also could reschedule the date</w:t>
      </w:r>
      <w:r w:rsidRPr="00BC5D94">
        <w:rPr>
          <w:i/>
          <w:szCs w:val="24"/>
        </w:rPr>
        <w:t xml:space="preserve"> or completely change the event by ordering pizzas and watching movies.</w:t>
      </w:r>
      <w:r w:rsidRPr="00E01B16">
        <w:rPr>
          <w:i/>
          <w:szCs w:val="24"/>
        </w:rPr>
        <w:t xml:space="preserve"> </w:t>
      </w:r>
    </w:p>
    <w:p w:rsidR="00356BB9" w:rsidRDefault="00356BB9" w:rsidP="008B0E86">
      <w:pPr>
        <w:rPr>
          <w:szCs w:val="24"/>
        </w:rPr>
      </w:pPr>
    </w:p>
    <w:p w:rsidR="00356BB9" w:rsidRDefault="00356BB9" w:rsidP="008B0E86">
      <w:pPr>
        <w:rPr>
          <w:b/>
          <w:szCs w:val="24"/>
        </w:rPr>
      </w:pPr>
      <w:r>
        <w:rPr>
          <w:b/>
          <w:szCs w:val="24"/>
        </w:rPr>
        <w:t>5. What is the link between a firm’s vision and its mission statement? Think about your own career as a start-up venture. What is your vision? What might be your mission statement?</w:t>
      </w:r>
    </w:p>
    <w:p w:rsidR="00356BB9" w:rsidRPr="007A39BD" w:rsidRDefault="00356BB9" w:rsidP="008B0E86">
      <w:pPr>
        <w:pStyle w:val="TSIT"/>
        <w:keepNext w:val="0"/>
        <w:keepLines w:val="0"/>
        <w:spacing w:before="120" w:line="240" w:lineRule="auto"/>
        <w:ind w:firstLine="720"/>
        <w:jc w:val="left"/>
        <w:rPr>
          <w:rFonts w:ascii="Bookman Old Style" w:hAnsi="Bookman Old Style"/>
          <w:i/>
          <w:sz w:val="24"/>
          <w:szCs w:val="24"/>
        </w:rPr>
      </w:pPr>
      <w:r>
        <w:rPr>
          <w:rFonts w:ascii="Bookman Old Style" w:hAnsi="Bookman Old Style"/>
          <w:bCs/>
          <w:i/>
          <w:sz w:val="24"/>
          <w:szCs w:val="24"/>
        </w:rPr>
        <w:t>A m</w:t>
      </w:r>
      <w:r w:rsidRPr="007A39BD">
        <w:rPr>
          <w:rFonts w:ascii="Bookman Old Style" w:hAnsi="Bookman Old Style"/>
          <w:bCs/>
          <w:i/>
          <w:sz w:val="24"/>
          <w:szCs w:val="24"/>
        </w:rPr>
        <w:t>ission statement</w:t>
      </w:r>
      <w:r>
        <w:rPr>
          <w:rFonts w:ascii="Bookman Old Style" w:hAnsi="Bookman Old Style"/>
          <w:bCs/>
          <w:i/>
          <w:sz w:val="24"/>
          <w:szCs w:val="24"/>
        </w:rPr>
        <w:t xml:space="preserve"> is a </w:t>
      </w:r>
      <w:r w:rsidRPr="007A39BD">
        <w:rPr>
          <w:rFonts w:ascii="Bookman Old Style" w:hAnsi="Bookman Old Style"/>
          <w:i/>
          <w:sz w:val="24"/>
          <w:szCs w:val="24"/>
        </w:rPr>
        <w:t>written explanation of an organization’s business intentions and aims</w:t>
      </w:r>
      <w:r>
        <w:rPr>
          <w:rFonts w:ascii="Bookman Old Style" w:hAnsi="Bookman Old Style"/>
          <w:i/>
          <w:sz w:val="24"/>
          <w:szCs w:val="24"/>
        </w:rPr>
        <w:t>.</w:t>
      </w:r>
      <w:r w:rsidRPr="007A39BD">
        <w:rPr>
          <w:rFonts w:ascii="Bookman Old Style" w:hAnsi="Bookman Old Style"/>
          <w:i/>
          <w:sz w:val="24"/>
          <w:szCs w:val="24"/>
        </w:rPr>
        <w:t xml:space="preserve"> It is a statement of a firm’s purpose, its operations, its market, and how it differs from competitors. It guides people inside the firm and informs others of the company’s reason for being.</w:t>
      </w:r>
    </w:p>
    <w:p w:rsidR="00356BB9" w:rsidRPr="007A39BD" w:rsidRDefault="00356BB9" w:rsidP="008B0E86">
      <w:pPr>
        <w:pStyle w:val="Sumtext"/>
        <w:spacing w:before="120" w:line="240" w:lineRule="auto"/>
        <w:ind w:firstLine="720"/>
        <w:jc w:val="left"/>
        <w:rPr>
          <w:rFonts w:ascii="Bookman Old Style" w:hAnsi="Bookman Old Style"/>
          <w:i/>
          <w:sz w:val="24"/>
          <w:szCs w:val="24"/>
        </w:rPr>
      </w:pPr>
      <w:r w:rsidRPr="007A39BD">
        <w:rPr>
          <w:rFonts w:ascii="Bookman Old Style" w:hAnsi="Bookman Old Style"/>
          <w:i/>
          <w:sz w:val="24"/>
          <w:szCs w:val="24"/>
        </w:rPr>
        <w:t xml:space="preserve">Vision is the </w:t>
      </w:r>
      <w:r w:rsidRPr="007A39BD">
        <w:rPr>
          <w:rFonts w:ascii="Bookman Old Style" w:hAnsi="Bookman Old Style"/>
          <w:i/>
          <w:spacing w:val="-2"/>
          <w:sz w:val="24"/>
          <w:szCs w:val="24"/>
        </w:rPr>
        <w:t>perception of marketplace needs and the ways a firm can satisfy them.</w:t>
      </w:r>
      <w:r>
        <w:rPr>
          <w:rFonts w:ascii="Bookman Old Style" w:hAnsi="Bookman Old Style"/>
          <w:i/>
          <w:spacing w:val="-2"/>
          <w:sz w:val="24"/>
          <w:szCs w:val="24"/>
        </w:rPr>
        <w:t xml:space="preserve"> </w:t>
      </w:r>
      <w:r w:rsidRPr="007A39BD">
        <w:rPr>
          <w:rFonts w:ascii="Bookman Old Style" w:hAnsi="Bookman Old Style"/>
          <w:i/>
          <w:sz w:val="24"/>
          <w:szCs w:val="24"/>
        </w:rPr>
        <w:t xml:space="preserve">A vision serves as the target for a firm’s actions, helping direct the company toward opportunities and differentiating it from its competitors. </w:t>
      </w:r>
    </w:p>
    <w:p w:rsidR="00356BB9" w:rsidRPr="001221B7" w:rsidRDefault="00356BB9" w:rsidP="008B0E86">
      <w:pPr>
        <w:spacing w:before="120"/>
        <w:ind w:firstLine="720"/>
        <w:rPr>
          <w:i/>
          <w:szCs w:val="24"/>
        </w:rPr>
      </w:pPr>
      <w:r>
        <w:rPr>
          <w:i/>
          <w:szCs w:val="24"/>
        </w:rPr>
        <w:t>Answers will differ regarding each student’s vision and mission statement.</w:t>
      </w:r>
    </w:p>
    <w:p w:rsidR="00356BB9" w:rsidRPr="00E01B16" w:rsidRDefault="00356BB9" w:rsidP="008B0E86">
      <w:pPr>
        <w:rPr>
          <w:szCs w:val="24"/>
        </w:rPr>
      </w:pPr>
    </w:p>
    <w:p w:rsidR="00356BB9" w:rsidRPr="00E739A4" w:rsidRDefault="00356BB9" w:rsidP="008B0E86">
      <w:pPr>
        <w:rPr>
          <w:b/>
          <w:szCs w:val="24"/>
        </w:rPr>
      </w:pPr>
      <w:r>
        <w:rPr>
          <w:b/>
          <w:szCs w:val="24"/>
        </w:rPr>
        <w:t xml:space="preserve">6. Define </w:t>
      </w:r>
      <w:r w:rsidRPr="00E739A4">
        <w:rPr>
          <w:b/>
          <w:i/>
          <w:szCs w:val="24"/>
        </w:rPr>
        <w:t>objectives</w:t>
      </w:r>
      <w:r>
        <w:rPr>
          <w:b/>
          <w:i/>
          <w:szCs w:val="24"/>
        </w:rPr>
        <w:t>.</w:t>
      </w:r>
      <w:r>
        <w:rPr>
          <w:b/>
          <w:szCs w:val="24"/>
        </w:rPr>
        <w:t xml:space="preserve"> Outline objectives you might have for your own college education and career. How might this outline help you implement your own career strategy?</w:t>
      </w:r>
    </w:p>
    <w:p w:rsidR="00356BB9" w:rsidRPr="00E739A4" w:rsidRDefault="00356BB9" w:rsidP="008B0E86">
      <w:pPr>
        <w:pStyle w:val="Marg"/>
        <w:spacing w:before="120" w:line="240" w:lineRule="auto"/>
        <w:ind w:firstLine="720"/>
        <w:rPr>
          <w:rFonts w:ascii="Bookman Old Style" w:hAnsi="Bookman Old Style"/>
          <w:i/>
          <w:sz w:val="24"/>
          <w:szCs w:val="24"/>
        </w:rPr>
      </w:pPr>
      <w:r w:rsidRPr="00E739A4">
        <w:rPr>
          <w:rFonts w:ascii="Bookman Old Style" w:hAnsi="Bookman Old Style"/>
          <w:bCs/>
          <w:i/>
          <w:sz w:val="24"/>
          <w:szCs w:val="24"/>
        </w:rPr>
        <w:t xml:space="preserve">Objectives are </w:t>
      </w:r>
      <w:r w:rsidRPr="00E739A4">
        <w:rPr>
          <w:rFonts w:ascii="Bookman Old Style" w:hAnsi="Bookman Old Style"/>
          <w:i/>
          <w:sz w:val="24"/>
          <w:szCs w:val="24"/>
        </w:rPr>
        <w:t>guideposts by which managers define the organization’s desired performance in such areas as new</w:t>
      </w:r>
      <w:r>
        <w:rPr>
          <w:rFonts w:ascii="Bookman Old Style" w:hAnsi="Bookman Old Style"/>
          <w:i/>
          <w:sz w:val="24"/>
          <w:szCs w:val="24"/>
        </w:rPr>
        <w:t>-</w:t>
      </w:r>
      <w:r w:rsidRPr="00E739A4">
        <w:rPr>
          <w:rFonts w:ascii="Bookman Old Style" w:hAnsi="Bookman Old Style"/>
          <w:i/>
          <w:sz w:val="24"/>
          <w:szCs w:val="24"/>
        </w:rPr>
        <w:t>product development, sales, customer service, growth, environmental and social responsibility, and employee satisfaction.</w:t>
      </w:r>
    </w:p>
    <w:p w:rsidR="00356BB9" w:rsidRPr="00E739A4" w:rsidRDefault="00356BB9" w:rsidP="008B0E86">
      <w:pPr>
        <w:spacing w:before="120"/>
        <w:ind w:firstLine="720"/>
        <w:rPr>
          <w:i/>
          <w:szCs w:val="24"/>
        </w:rPr>
      </w:pPr>
    </w:p>
    <w:p w:rsidR="00356BB9" w:rsidRDefault="00356BB9" w:rsidP="008B0E86">
      <w:pPr>
        <w:spacing w:before="120"/>
        <w:ind w:firstLine="720"/>
        <w:rPr>
          <w:i/>
          <w:szCs w:val="24"/>
        </w:rPr>
      </w:pPr>
      <w:r w:rsidRPr="00E01B16">
        <w:rPr>
          <w:i/>
          <w:szCs w:val="24"/>
        </w:rPr>
        <w:t xml:space="preserve">Students may focus on a number of areas, but a few common themes will probably emerge. Their </w:t>
      </w:r>
      <w:r>
        <w:rPr>
          <w:i/>
          <w:szCs w:val="24"/>
        </w:rPr>
        <w:t xml:space="preserve">objectives </w:t>
      </w:r>
      <w:r w:rsidRPr="00E01B16">
        <w:rPr>
          <w:i/>
          <w:szCs w:val="24"/>
        </w:rPr>
        <w:t xml:space="preserve">may involve a desired level of academic achievement, an expected graduation date, a particular degree, use of the earned degree, career options, payment of student loans, or ways to maintain balance, individuality, or a certain lifestyle while in school. </w:t>
      </w:r>
    </w:p>
    <w:p w:rsidR="00356BB9" w:rsidRPr="00E01B16" w:rsidRDefault="00356BB9" w:rsidP="008B0E86">
      <w:pPr>
        <w:spacing w:before="120"/>
        <w:ind w:firstLine="720"/>
        <w:rPr>
          <w:i/>
          <w:szCs w:val="24"/>
        </w:rPr>
      </w:pPr>
      <w:r>
        <w:rPr>
          <w:i/>
          <w:szCs w:val="24"/>
        </w:rPr>
        <w:t xml:space="preserve">A student’s outline may help him or her to stay focused on and </w:t>
      </w:r>
      <w:proofErr w:type="gramStart"/>
      <w:r>
        <w:rPr>
          <w:i/>
          <w:szCs w:val="24"/>
        </w:rPr>
        <w:t>maintain</w:t>
      </w:r>
      <w:proofErr w:type="gramEnd"/>
      <w:r>
        <w:rPr>
          <w:i/>
          <w:szCs w:val="24"/>
        </w:rPr>
        <w:t xml:space="preserve"> progress toward achieving his or her objectives.</w:t>
      </w:r>
    </w:p>
    <w:p w:rsidR="00356BB9" w:rsidRPr="00E01B16" w:rsidRDefault="00356BB9" w:rsidP="008B0E86">
      <w:pPr>
        <w:rPr>
          <w:szCs w:val="24"/>
        </w:rPr>
      </w:pPr>
    </w:p>
    <w:p w:rsidR="00356BB9" w:rsidRPr="00E739A4" w:rsidRDefault="00356BB9" w:rsidP="008B0E86">
      <w:pPr>
        <w:ind w:left="-180"/>
        <w:rPr>
          <w:b/>
          <w:szCs w:val="24"/>
        </w:rPr>
      </w:pPr>
      <w:r w:rsidRPr="00E739A4">
        <w:rPr>
          <w:b/>
          <w:szCs w:val="24"/>
        </w:rPr>
        <w:t xml:space="preserve">7. Identify each of the following as a programmed or </w:t>
      </w:r>
      <w:proofErr w:type="spellStart"/>
      <w:r w:rsidRPr="00E739A4">
        <w:rPr>
          <w:b/>
          <w:szCs w:val="24"/>
        </w:rPr>
        <w:t>nonprogrammed</w:t>
      </w:r>
      <w:proofErr w:type="spellEnd"/>
      <w:r w:rsidRPr="00E739A4">
        <w:rPr>
          <w:b/>
          <w:szCs w:val="24"/>
        </w:rPr>
        <w:t xml:space="preserve"> decision:</w:t>
      </w:r>
    </w:p>
    <w:p w:rsidR="00356BB9" w:rsidRPr="00E739A4" w:rsidRDefault="00356BB9" w:rsidP="008B0E86">
      <w:pPr>
        <w:rPr>
          <w:szCs w:val="24"/>
        </w:rPr>
      </w:pPr>
    </w:p>
    <w:p w:rsidR="00356BB9" w:rsidRPr="00E739A4" w:rsidRDefault="00356BB9" w:rsidP="008B0E86">
      <w:pPr>
        <w:rPr>
          <w:szCs w:val="24"/>
        </w:rPr>
      </w:pPr>
      <w:r w:rsidRPr="00E739A4">
        <w:rPr>
          <w:szCs w:val="24"/>
        </w:rPr>
        <w:tab/>
      </w:r>
      <w:proofErr w:type="gramStart"/>
      <w:r w:rsidRPr="00E739A4">
        <w:rPr>
          <w:b/>
          <w:szCs w:val="24"/>
        </w:rPr>
        <w:t>a</w:t>
      </w:r>
      <w:proofErr w:type="gramEnd"/>
      <w:r w:rsidRPr="00E739A4">
        <w:rPr>
          <w:b/>
          <w:szCs w:val="24"/>
        </w:rPr>
        <w:t>.</w:t>
      </w:r>
      <w:r w:rsidRPr="00E739A4">
        <w:rPr>
          <w:b/>
          <w:szCs w:val="24"/>
        </w:rPr>
        <w:tab/>
        <w:t>reordering printer cartridges</w:t>
      </w:r>
      <w:r w:rsidRPr="00E739A4">
        <w:rPr>
          <w:szCs w:val="24"/>
        </w:rPr>
        <w:t xml:space="preserve"> – </w:t>
      </w:r>
      <w:r w:rsidRPr="00E739A4">
        <w:rPr>
          <w:i/>
          <w:szCs w:val="24"/>
        </w:rPr>
        <w:t xml:space="preserve">programmed </w:t>
      </w:r>
    </w:p>
    <w:p w:rsidR="00356BB9" w:rsidRPr="00E739A4" w:rsidRDefault="00356BB9" w:rsidP="008B0E86">
      <w:pPr>
        <w:rPr>
          <w:szCs w:val="24"/>
        </w:rPr>
      </w:pPr>
      <w:r w:rsidRPr="00E739A4">
        <w:rPr>
          <w:szCs w:val="24"/>
        </w:rPr>
        <w:tab/>
      </w:r>
      <w:proofErr w:type="gramStart"/>
      <w:r w:rsidRPr="00E739A4">
        <w:rPr>
          <w:b/>
          <w:szCs w:val="24"/>
        </w:rPr>
        <w:t>b</w:t>
      </w:r>
      <w:proofErr w:type="gramEnd"/>
      <w:r w:rsidRPr="00E739A4">
        <w:rPr>
          <w:b/>
          <w:szCs w:val="24"/>
        </w:rPr>
        <w:t>.</w:t>
      </w:r>
      <w:r w:rsidRPr="00E739A4">
        <w:rPr>
          <w:b/>
          <w:szCs w:val="24"/>
        </w:rPr>
        <w:tab/>
        <w:t>selecting a cell phone provider</w:t>
      </w:r>
      <w:r w:rsidRPr="00E739A4">
        <w:rPr>
          <w:szCs w:val="24"/>
        </w:rPr>
        <w:t xml:space="preserve"> – </w:t>
      </w:r>
      <w:proofErr w:type="spellStart"/>
      <w:r w:rsidRPr="00E739A4">
        <w:rPr>
          <w:i/>
          <w:szCs w:val="24"/>
        </w:rPr>
        <w:t>nonprogrammed</w:t>
      </w:r>
      <w:proofErr w:type="spellEnd"/>
      <w:r w:rsidRPr="00E739A4">
        <w:rPr>
          <w:szCs w:val="24"/>
        </w:rPr>
        <w:t xml:space="preserve"> </w:t>
      </w:r>
    </w:p>
    <w:p w:rsidR="00356BB9" w:rsidRPr="00E739A4" w:rsidRDefault="00356BB9" w:rsidP="008B0E86">
      <w:pPr>
        <w:ind w:left="1440" w:hanging="720"/>
        <w:rPr>
          <w:szCs w:val="24"/>
        </w:rPr>
      </w:pPr>
      <w:proofErr w:type="gramStart"/>
      <w:r w:rsidRPr="00E739A4">
        <w:rPr>
          <w:b/>
          <w:szCs w:val="24"/>
        </w:rPr>
        <w:t>c</w:t>
      </w:r>
      <w:proofErr w:type="gramEnd"/>
      <w:r w:rsidRPr="00E739A4">
        <w:rPr>
          <w:b/>
          <w:szCs w:val="24"/>
        </w:rPr>
        <w:t>.</w:t>
      </w:r>
      <w:r w:rsidRPr="00E739A4">
        <w:rPr>
          <w:b/>
          <w:szCs w:val="24"/>
        </w:rPr>
        <w:tab/>
        <w:t>buying your favorite toothpaste or shampoo at the supermarket</w:t>
      </w:r>
      <w:r w:rsidRPr="00E739A4">
        <w:rPr>
          <w:szCs w:val="24"/>
        </w:rPr>
        <w:t xml:space="preserve"> – </w:t>
      </w:r>
      <w:r w:rsidRPr="00E739A4">
        <w:rPr>
          <w:i/>
          <w:szCs w:val="24"/>
        </w:rPr>
        <w:t xml:space="preserve">programmed </w:t>
      </w:r>
    </w:p>
    <w:p w:rsidR="00356BB9" w:rsidRPr="00E739A4" w:rsidRDefault="00356BB9" w:rsidP="008B0E86">
      <w:pPr>
        <w:rPr>
          <w:i/>
          <w:szCs w:val="24"/>
        </w:rPr>
      </w:pPr>
      <w:r w:rsidRPr="00E739A4">
        <w:rPr>
          <w:b/>
          <w:szCs w:val="24"/>
        </w:rPr>
        <w:tab/>
      </w:r>
      <w:proofErr w:type="gramStart"/>
      <w:r w:rsidRPr="00E739A4">
        <w:rPr>
          <w:b/>
          <w:szCs w:val="24"/>
        </w:rPr>
        <w:t>d</w:t>
      </w:r>
      <w:proofErr w:type="gramEnd"/>
      <w:r w:rsidRPr="00E739A4">
        <w:rPr>
          <w:b/>
          <w:szCs w:val="24"/>
        </w:rPr>
        <w:t>.</w:t>
      </w:r>
      <w:r w:rsidRPr="00E739A4">
        <w:rPr>
          <w:b/>
          <w:szCs w:val="24"/>
        </w:rPr>
        <w:tab/>
        <w:t>selecting a college to attend –</w:t>
      </w:r>
      <w:r w:rsidRPr="00E739A4">
        <w:rPr>
          <w:szCs w:val="24"/>
        </w:rPr>
        <w:t xml:space="preserve"> </w:t>
      </w:r>
      <w:proofErr w:type="spellStart"/>
      <w:r w:rsidRPr="00E739A4">
        <w:rPr>
          <w:i/>
          <w:szCs w:val="24"/>
        </w:rPr>
        <w:t>nonprogrammed</w:t>
      </w:r>
      <w:proofErr w:type="spellEnd"/>
    </w:p>
    <w:p w:rsidR="00356BB9" w:rsidRPr="00E01B16" w:rsidRDefault="00356BB9" w:rsidP="008B0E86">
      <w:pPr>
        <w:rPr>
          <w:szCs w:val="24"/>
        </w:rPr>
      </w:pPr>
      <w:r w:rsidRPr="00E739A4">
        <w:rPr>
          <w:szCs w:val="24"/>
        </w:rPr>
        <w:tab/>
      </w:r>
      <w:proofErr w:type="gramStart"/>
      <w:r w:rsidRPr="00E739A4">
        <w:rPr>
          <w:b/>
          <w:szCs w:val="24"/>
        </w:rPr>
        <w:t>e</w:t>
      </w:r>
      <w:proofErr w:type="gramEnd"/>
      <w:r w:rsidRPr="00E739A4">
        <w:rPr>
          <w:b/>
          <w:szCs w:val="24"/>
        </w:rPr>
        <w:t>.</w:t>
      </w:r>
      <w:r w:rsidRPr="00E739A4">
        <w:rPr>
          <w:b/>
          <w:szCs w:val="24"/>
        </w:rPr>
        <w:tab/>
        <w:t>filling your car with gasoline –</w:t>
      </w:r>
      <w:r w:rsidRPr="00E739A4">
        <w:rPr>
          <w:szCs w:val="24"/>
        </w:rPr>
        <w:t xml:space="preserve"> </w:t>
      </w:r>
      <w:r w:rsidRPr="00E739A4">
        <w:rPr>
          <w:i/>
          <w:szCs w:val="24"/>
        </w:rPr>
        <w:t>programmed</w:t>
      </w:r>
    </w:p>
    <w:p w:rsidR="00356BB9" w:rsidRPr="00E01B16" w:rsidRDefault="00356BB9" w:rsidP="008B0E86">
      <w:pPr>
        <w:rPr>
          <w:szCs w:val="24"/>
        </w:rPr>
      </w:pPr>
    </w:p>
    <w:p w:rsidR="00356BB9" w:rsidRDefault="00356BB9" w:rsidP="008B0E86">
      <w:pPr>
        <w:rPr>
          <w:b/>
          <w:szCs w:val="24"/>
        </w:rPr>
      </w:pPr>
      <w:r>
        <w:rPr>
          <w:b/>
          <w:szCs w:val="24"/>
        </w:rPr>
        <w:t>8. From what sources might a leader derive power? Which leadership style might work best for a manager whose firm is forced to make cost-cutting decisions? Why?</w:t>
      </w:r>
    </w:p>
    <w:p w:rsidR="00356BB9" w:rsidRDefault="00356BB9" w:rsidP="008B0E86">
      <w:pPr>
        <w:spacing w:before="120"/>
        <w:ind w:firstLine="720"/>
        <w:rPr>
          <w:i/>
          <w:szCs w:val="24"/>
        </w:rPr>
      </w:pPr>
      <w:r>
        <w:rPr>
          <w:i/>
          <w:szCs w:val="24"/>
        </w:rPr>
        <w:t>A leader might derive power from his or her position or title within an organization or from his or her expertise and experience. Certain personality traits lend a sense of power to leaders as well.</w:t>
      </w:r>
    </w:p>
    <w:p w:rsidR="00356BB9" w:rsidRPr="005F0DA9" w:rsidRDefault="00356BB9" w:rsidP="008B0E86">
      <w:pPr>
        <w:spacing w:before="120"/>
        <w:ind w:firstLine="720"/>
        <w:rPr>
          <w:i/>
          <w:szCs w:val="24"/>
        </w:rPr>
      </w:pPr>
      <w:r>
        <w:rPr>
          <w:i/>
          <w:szCs w:val="24"/>
        </w:rPr>
        <w:t>A manager whose firm is forced to make cost-cutting decisions might be most successful using an autocratic leadership style because decisions need to be made quickly and communicated clearly with the expectation that the cost-cutting measures will be put into place without discussion. However, a manager also might use a democratic leadership style if he or she wishes to receive employee input regarding ideas for cost cutting.</w:t>
      </w:r>
    </w:p>
    <w:p w:rsidR="00356BB9" w:rsidRPr="00E739A4" w:rsidRDefault="00356BB9" w:rsidP="008B0E86">
      <w:pPr>
        <w:rPr>
          <w:b/>
          <w:szCs w:val="24"/>
        </w:rPr>
      </w:pPr>
    </w:p>
    <w:p w:rsidR="00356BB9" w:rsidRPr="00E739A4" w:rsidRDefault="00356BB9" w:rsidP="008B0E86">
      <w:pPr>
        <w:rPr>
          <w:b/>
          <w:szCs w:val="24"/>
        </w:rPr>
      </w:pPr>
      <w:r>
        <w:rPr>
          <w:b/>
          <w:szCs w:val="24"/>
        </w:rPr>
        <w:t>9</w:t>
      </w:r>
      <w:r w:rsidRPr="00E739A4">
        <w:rPr>
          <w:b/>
          <w:szCs w:val="24"/>
        </w:rPr>
        <w:t xml:space="preserve">. Why is a strong corporate culture important to a company’s success? </w:t>
      </w:r>
      <w:r w:rsidRPr="00E739A4">
        <w:rPr>
          <w:rFonts w:cs="Arial"/>
          <w:b/>
          <w:szCs w:val="24"/>
        </w:rPr>
        <w:t>How might the corporate culture be linked to leadership style?</w:t>
      </w:r>
    </w:p>
    <w:p w:rsidR="00356BB9" w:rsidRDefault="00356BB9" w:rsidP="008B0E86">
      <w:pPr>
        <w:spacing w:before="120"/>
        <w:ind w:firstLine="720"/>
        <w:rPr>
          <w:rFonts w:cs="Arial"/>
          <w:i/>
          <w:szCs w:val="24"/>
        </w:rPr>
      </w:pPr>
      <w:r>
        <w:rPr>
          <w:i/>
          <w:szCs w:val="24"/>
        </w:rPr>
        <w:t xml:space="preserve">A strong corporate culture </w:t>
      </w:r>
      <w:r w:rsidRPr="00E01B16">
        <w:rPr>
          <w:i/>
          <w:szCs w:val="24"/>
        </w:rPr>
        <w:t xml:space="preserve">has a widespread effect on all employees by setting a certain productive climate and creating a healthy work environment. It encourages </w:t>
      </w:r>
      <w:r>
        <w:rPr>
          <w:i/>
          <w:szCs w:val="24"/>
        </w:rPr>
        <w:t>employees</w:t>
      </w:r>
      <w:r w:rsidRPr="00E01B16">
        <w:rPr>
          <w:i/>
          <w:szCs w:val="24"/>
        </w:rPr>
        <w:t xml:space="preserve"> to </w:t>
      </w:r>
      <w:r w:rsidRPr="00E01B16">
        <w:rPr>
          <w:rFonts w:cs="Arial"/>
          <w:i/>
          <w:szCs w:val="24"/>
        </w:rPr>
        <w:t xml:space="preserve">work harder and smarter toward the company’s goals, </w:t>
      </w:r>
      <w:r>
        <w:rPr>
          <w:rFonts w:cs="Arial"/>
          <w:i/>
          <w:szCs w:val="24"/>
        </w:rPr>
        <w:t xml:space="preserve">it </w:t>
      </w:r>
      <w:r w:rsidRPr="00E01B16">
        <w:rPr>
          <w:rFonts w:cs="Arial"/>
          <w:i/>
          <w:szCs w:val="24"/>
        </w:rPr>
        <w:t xml:space="preserve">promotes high morale, and </w:t>
      </w:r>
      <w:r>
        <w:rPr>
          <w:rFonts w:cs="Arial"/>
          <w:i/>
          <w:szCs w:val="24"/>
        </w:rPr>
        <w:t xml:space="preserve">it </w:t>
      </w:r>
      <w:r w:rsidRPr="00E01B16">
        <w:rPr>
          <w:rFonts w:cs="Arial"/>
          <w:i/>
          <w:szCs w:val="24"/>
        </w:rPr>
        <w:t xml:space="preserve">leads to longevity and loyalty. </w:t>
      </w:r>
      <w:r>
        <w:rPr>
          <w:rFonts w:cs="Arial"/>
          <w:i/>
          <w:szCs w:val="24"/>
        </w:rPr>
        <w:t xml:space="preserve">The corporate culture within a company usually is directly related to the leadership style of top management. For example, Southwest Airlines’ top management uses democratic leadership, which leads to </w:t>
      </w:r>
      <w:r>
        <w:rPr>
          <w:rFonts w:cs="Arial"/>
          <w:i/>
          <w:szCs w:val="24"/>
        </w:rPr>
        <w:lastRenderedPageBreak/>
        <w:t>empowerment among employees and a positive corporate culture that embraces humor.</w:t>
      </w:r>
    </w:p>
    <w:p w:rsidR="00356BB9" w:rsidRDefault="00356BB9" w:rsidP="008B0E86">
      <w:pPr>
        <w:ind w:firstLine="720"/>
        <w:rPr>
          <w:rFonts w:cs="Arial"/>
          <w:i/>
          <w:szCs w:val="24"/>
        </w:rPr>
      </w:pPr>
    </w:p>
    <w:p w:rsidR="00356BB9" w:rsidRDefault="00356BB9" w:rsidP="008B0E86">
      <w:pPr>
        <w:rPr>
          <w:rFonts w:cs="Arial"/>
          <w:b/>
          <w:szCs w:val="24"/>
        </w:rPr>
      </w:pPr>
      <w:r>
        <w:rPr>
          <w:rFonts w:cs="Arial"/>
          <w:b/>
          <w:szCs w:val="24"/>
        </w:rPr>
        <w:t xml:space="preserve">10. Which type of organization structure provides a firm with the most flexibility to respond to changes in the marketplace and engage in innovation? What might be the drawbacks of this structure? </w:t>
      </w:r>
    </w:p>
    <w:p w:rsidR="00356BB9" w:rsidRPr="00257BDB" w:rsidRDefault="00356BB9" w:rsidP="008B0E86">
      <w:pPr>
        <w:spacing w:before="120"/>
        <w:ind w:firstLine="720"/>
        <w:rPr>
          <w:rFonts w:cs="Arial"/>
          <w:i/>
          <w:szCs w:val="24"/>
        </w:rPr>
      </w:pPr>
      <w:r>
        <w:rPr>
          <w:rFonts w:cs="Arial"/>
          <w:i/>
          <w:szCs w:val="24"/>
        </w:rPr>
        <w:t>A matrix structure provides a firm with the most flexibility. The drawbacks to a matrix structure include the fact that permanent functional managers must adjust their employees’ regular workloads in order to allow them to participate in the project, and the fact that project managers must create a team of employees who come from many different departments.</w:t>
      </w:r>
    </w:p>
    <w:p w:rsidR="00356BB9" w:rsidRDefault="00356BB9" w:rsidP="008B0E86">
      <w:pPr>
        <w:rPr>
          <w:b/>
          <w:sz w:val="28"/>
          <w:szCs w:val="28"/>
        </w:rPr>
      </w:pPr>
    </w:p>
    <w:p w:rsidR="00356BB9" w:rsidRPr="009024AB" w:rsidRDefault="00356BB9" w:rsidP="008B0E86">
      <w:pPr>
        <w:rPr>
          <w:sz w:val="28"/>
          <w:szCs w:val="28"/>
        </w:rPr>
      </w:pPr>
      <w:r w:rsidRPr="002A2F3C">
        <w:rPr>
          <w:b/>
          <w:sz w:val="28"/>
          <w:szCs w:val="28"/>
        </w:rPr>
        <w:t>Projects and Teamwork Applications</w:t>
      </w:r>
      <w:r w:rsidRPr="009024AB">
        <w:rPr>
          <w:b/>
          <w:sz w:val="28"/>
          <w:szCs w:val="28"/>
        </w:rPr>
        <w:t xml:space="preserve"> </w:t>
      </w:r>
    </w:p>
    <w:p w:rsidR="00356BB9" w:rsidRDefault="00356BB9" w:rsidP="008B0E86">
      <w:pPr>
        <w:numPr>
          <w:ilvl w:val="0"/>
          <w:numId w:val="26"/>
        </w:numPr>
        <w:rPr>
          <w:szCs w:val="24"/>
        </w:rPr>
      </w:pPr>
      <w:r>
        <w:rPr>
          <w:szCs w:val="24"/>
        </w:rPr>
        <w:t>What were the most difficult aspects of developing the job description? Why? Do you think job descriptions become easier or harder to develop and write for higher-level positions? Why or why not?</w:t>
      </w:r>
      <w:r>
        <w:rPr>
          <w:szCs w:val="24"/>
        </w:rPr>
        <w:br/>
      </w:r>
    </w:p>
    <w:p w:rsidR="00356BB9" w:rsidRDefault="00356BB9" w:rsidP="008B0E86">
      <w:pPr>
        <w:numPr>
          <w:ilvl w:val="0"/>
          <w:numId w:val="26"/>
        </w:numPr>
        <w:rPr>
          <w:szCs w:val="24"/>
        </w:rPr>
      </w:pPr>
      <w:r>
        <w:rPr>
          <w:szCs w:val="24"/>
        </w:rPr>
        <w:t>How long should a mission statement be? Why? What are the risks in making a mission statement too narrow or too broad? What methods would you use to communicate the mission statement? Who would be the most important audience with whom to share the mission statement?</w:t>
      </w:r>
      <w:r>
        <w:rPr>
          <w:szCs w:val="24"/>
        </w:rPr>
        <w:br/>
      </w:r>
    </w:p>
    <w:p w:rsidR="00356BB9" w:rsidRDefault="00356BB9" w:rsidP="008B0E86">
      <w:pPr>
        <w:numPr>
          <w:ilvl w:val="0"/>
          <w:numId w:val="26"/>
        </w:numPr>
        <w:rPr>
          <w:szCs w:val="24"/>
        </w:rPr>
      </w:pPr>
      <w:r>
        <w:rPr>
          <w:szCs w:val="24"/>
        </w:rPr>
        <w:t>What are some possible limitations to developing contingency plans for high-risk situations? How detailed should such contingency plans be? Should a firm dedicate work time so that employees can be trained in their roles and responsibilities? Why or why not?</w:t>
      </w:r>
      <w:r>
        <w:rPr>
          <w:szCs w:val="24"/>
        </w:rPr>
        <w:br/>
      </w:r>
    </w:p>
    <w:p w:rsidR="00356BB9" w:rsidRDefault="00356BB9" w:rsidP="008B0E86">
      <w:pPr>
        <w:numPr>
          <w:ilvl w:val="0"/>
          <w:numId w:val="26"/>
        </w:numPr>
        <w:rPr>
          <w:szCs w:val="24"/>
        </w:rPr>
      </w:pPr>
      <w:r>
        <w:rPr>
          <w:szCs w:val="24"/>
        </w:rPr>
        <w:t>Are technical skills necessary for good leadership, or is good leadership a transferable quality? For example, could the coach of a top-ranked college football team successfully run Apple, Inc.? Could Steve Jobs successfully lead a championship college football team? Why or why not? What specific technical skills are required for each leadership position?</w:t>
      </w:r>
      <w:r>
        <w:rPr>
          <w:szCs w:val="24"/>
        </w:rPr>
        <w:br/>
      </w:r>
    </w:p>
    <w:p w:rsidR="00356BB9" w:rsidRPr="00E01B16" w:rsidRDefault="00356BB9" w:rsidP="008B0E86">
      <w:pPr>
        <w:numPr>
          <w:ilvl w:val="0"/>
          <w:numId w:val="26"/>
        </w:numPr>
        <w:rPr>
          <w:szCs w:val="24"/>
        </w:rPr>
      </w:pPr>
      <w:r>
        <w:rPr>
          <w:szCs w:val="24"/>
        </w:rPr>
        <w:t>Imagine you are interviewing for a position at the firm you researched. What signs or signals would help you identify that company’s corporate culture? Create a list of these. Think of a company that has a very different corporate culture from the one you chose to research. How do they differ? What might have lead to the development of each firm’s specific corporate culture?</w:t>
      </w:r>
    </w:p>
    <w:p w:rsidR="00356BB9" w:rsidRPr="00E01B16" w:rsidRDefault="00356BB9">
      <w:pPr>
        <w:rPr>
          <w:szCs w:val="24"/>
        </w:rPr>
      </w:pPr>
    </w:p>
    <w:p w:rsidR="00356BB9" w:rsidRPr="006E16FE" w:rsidRDefault="00356BB9" w:rsidP="008B0E86">
      <w:pPr>
        <w:pStyle w:val="Revhead"/>
        <w:widowControl w:val="0"/>
        <w:spacing w:line="240" w:lineRule="auto"/>
        <w:rPr>
          <w:rFonts w:ascii="Bookman Old Style" w:hAnsi="Bookman Old Style"/>
        </w:rPr>
      </w:pPr>
      <w:r w:rsidRPr="006E16FE">
        <w:rPr>
          <w:rFonts w:ascii="Bookman Old Style" w:hAnsi="Bookman Old Style"/>
        </w:rPr>
        <w:t>Web Assignments </w:t>
      </w:r>
    </w:p>
    <w:p w:rsidR="00356BB9" w:rsidRPr="00257BDB" w:rsidRDefault="00356BB9" w:rsidP="008B0E86">
      <w:pPr>
        <w:pStyle w:val="msolistparagraph0"/>
        <w:numPr>
          <w:ilvl w:val="0"/>
          <w:numId w:val="25"/>
        </w:numPr>
        <w:ind w:hanging="720"/>
        <w:rPr>
          <w:rFonts w:ascii="Bookman Old Style" w:hAnsi="Bookman Old Style"/>
        </w:rPr>
      </w:pPr>
      <w:r w:rsidRPr="00257BDB">
        <w:rPr>
          <w:rFonts w:ascii="Bookman Old Style" w:hAnsi="Bookman Old Style"/>
          <w:b/>
        </w:rPr>
        <w:t>Strategic planning.</w:t>
      </w:r>
      <w:r w:rsidRPr="00257BDB">
        <w:rPr>
          <w:rFonts w:ascii="Bookman Old Style" w:hAnsi="Bookman Old Style"/>
        </w:rPr>
        <w:t xml:space="preserve"> Visit the Web site listed below. It summarizes Johnson &amp; Johnson’s strategic planning philosophy. Review several recent acquisitions by Johnson &amp; Johnson and prepare a brief report discussing how the acquisitions resulted from the company’s strategic planning process.</w:t>
      </w:r>
      <w:r w:rsidRPr="00257BDB">
        <w:rPr>
          <w:rFonts w:ascii="Bookman Old Style" w:hAnsi="Bookman Old Style"/>
        </w:rPr>
        <w:br/>
      </w:r>
      <w:hyperlink r:id="rId8" w:history="1">
        <w:r w:rsidRPr="00257BDB">
          <w:rPr>
            <w:rStyle w:val="Hyperlink"/>
            <w:rFonts w:ascii="Bookman Old Style" w:hAnsi="Bookman Old Style"/>
          </w:rPr>
          <w:t>http://www.investor.jnj.com/strategic.cfm</w:t>
        </w:r>
      </w:hyperlink>
      <w:r w:rsidRPr="00257BDB">
        <w:rPr>
          <w:rFonts w:ascii="Bookman Old Style" w:hAnsi="Bookman Old Style"/>
        </w:rPr>
        <w:t xml:space="preserve"> </w:t>
      </w:r>
    </w:p>
    <w:p w:rsidR="00356BB9" w:rsidRPr="00257BDB" w:rsidRDefault="00356BB9" w:rsidP="008B0E86">
      <w:pPr>
        <w:pStyle w:val="msolistparagraph0"/>
        <w:numPr>
          <w:ilvl w:val="0"/>
          <w:numId w:val="25"/>
        </w:numPr>
        <w:ind w:hanging="720"/>
        <w:rPr>
          <w:rFonts w:ascii="Bookman Old Style" w:hAnsi="Bookman Old Style"/>
        </w:rPr>
      </w:pPr>
      <w:r w:rsidRPr="00257BDB">
        <w:rPr>
          <w:rFonts w:ascii="Bookman Old Style" w:hAnsi="Bookman Old Style"/>
          <w:b/>
        </w:rPr>
        <w:t>Mission statements.</w:t>
      </w:r>
      <w:r w:rsidRPr="00257BDB">
        <w:rPr>
          <w:rFonts w:ascii="Bookman Old Style" w:hAnsi="Bookman Old Style"/>
        </w:rPr>
        <w:t xml:space="preserve"> Go to the W</w:t>
      </w:r>
      <w:r>
        <w:rPr>
          <w:rFonts w:ascii="Bookman Old Style" w:hAnsi="Bookman Old Style"/>
        </w:rPr>
        <w:t xml:space="preserve">eb sites of two organizations, </w:t>
      </w:r>
      <w:r w:rsidRPr="00257BDB">
        <w:rPr>
          <w:rFonts w:ascii="Bookman Old Style" w:hAnsi="Bookman Old Style"/>
        </w:rPr>
        <w:t>a for-profit firm and a not-for-profit organization. Print out both organizations</w:t>
      </w:r>
      <w:r>
        <w:rPr>
          <w:rFonts w:ascii="Bookman Old Style" w:hAnsi="Bookman Old Style"/>
        </w:rPr>
        <w:t>’</w:t>
      </w:r>
      <w:r w:rsidRPr="00257BDB">
        <w:rPr>
          <w:rFonts w:ascii="Bookman Old Style" w:hAnsi="Bookman Old Style"/>
        </w:rPr>
        <w:t xml:space="preserve"> mission statements. </w:t>
      </w:r>
      <w:r w:rsidR="00687E8D">
        <w:rPr>
          <w:rFonts w:ascii="Bookman Old Style" w:hAnsi="Bookman Old Style"/>
        </w:rPr>
        <w:t>Bring</w:t>
      </w:r>
      <w:r w:rsidR="00687E8D" w:rsidRPr="00257BDB">
        <w:rPr>
          <w:rFonts w:ascii="Bookman Old Style" w:hAnsi="Bookman Old Style"/>
        </w:rPr>
        <w:t xml:space="preserve"> </w:t>
      </w:r>
      <w:r w:rsidRPr="00257BDB">
        <w:rPr>
          <w:rFonts w:ascii="Bookman Old Style" w:hAnsi="Bookman Old Style"/>
        </w:rPr>
        <w:t>the material with you to class to participate in a discussion on mission statements.</w:t>
      </w:r>
    </w:p>
    <w:p w:rsidR="00356BB9" w:rsidRPr="00257BDB" w:rsidRDefault="00356BB9" w:rsidP="008B0E86">
      <w:pPr>
        <w:pStyle w:val="msolistparagraph0"/>
        <w:numPr>
          <w:ilvl w:val="0"/>
          <w:numId w:val="25"/>
        </w:numPr>
        <w:ind w:hanging="720"/>
        <w:rPr>
          <w:rFonts w:ascii="Bookman Old Style" w:hAnsi="Bookman Old Style"/>
        </w:rPr>
      </w:pPr>
      <w:r w:rsidRPr="00257BDB">
        <w:rPr>
          <w:rFonts w:ascii="Bookman Old Style" w:hAnsi="Bookman Old Style"/>
          <w:b/>
        </w:rPr>
        <w:t>Management structure.</w:t>
      </w:r>
      <w:r w:rsidRPr="00257BDB">
        <w:rPr>
          <w:rFonts w:ascii="Bookman Old Style" w:hAnsi="Bookman Old Style"/>
        </w:rPr>
        <w:t xml:space="preserve"> Visit the Web site listed below. Click on “corporate governance” and answer the following questions:</w:t>
      </w:r>
    </w:p>
    <w:p w:rsidR="00356BB9" w:rsidRPr="00257BDB" w:rsidRDefault="00356BB9" w:rsidP="008B0E86">
      <w:pPr>
        <w:pStyle w:val="msolistparagraph0"/>
        <w:numPr>
          <w:ilvl w:val="1"/>
          <w:numId w:val="25"/>
        </w:numPr>
        <w:rPr>
          <w:rFonts w:ascii="Bookman Old Style" w:hAnsi="Bookman Old Style"/>
        </w:rPr>
      </w:pPr>
      <w:r w:rsidRPr="00257BDB">
        <w:rPr>
          <w:rFonts w:ascii="Bookman Old Style" w:hAnsi="Bookman Old Style"/>
        </w:rPr>
        <w:t>How would you characterize Target’s organizational structure?</w:t>
      </w:r>
    </w:p>
    <w:p w:rsidR="00356BB9" w:rsidRPr="00257BDB" w:rsidRDefault="00356BB9" w:rsidP="008B0E86">
      <w:pPr>
        <w:pStyle w:val="msolistparagraph0"/>
        <w:numPr>
          <w:ilvl w:val="1"/>
          <w:numId w:val="25"/>
        </w:numPr>
        <w:rPr>
          <w:rFonts w:ascii="Bookman Old Style" w:hAnsi="Bookman Old Style"/>
        </w:rPr>
      </w:pPr>
      <w:r w:rsidRPr="00257BDB">
        <w:rPr>
          <w:rFonts w:ascii="Bookman Old Style" w:hAnsi="Bookman Old Style"/>
        </w:rPr>
        <w:t>What is the composition of Target’s board of directors?</w:t>
      </w:r>
    </w:p>
    <w:p w:rsidR="00356BB9" w:rsidRPr="00257BDB" w:rsidRDefault="00B54D0B" w:rsidP="008B0E86">
      <w:pPr>
        <w:pStyle w:val="msolistparagraph0"/>
        <w:rPr>
          <w:rFonts w:ascii="Bookman Old Style" w:hAnsi="Bookman Old Style"/>
        </w:rPr>
      </w:pPr>
      <w:hyperlink r:id="rId9" w:history="1">
        <w:r w:rsidR="00356BB9" w:rsidRPr="00257BDB">
          <w:rPr>
            <w:rStyle w:val="Hyperlink"/>
            <w:rFonts w:ascii="Bookman Old Style" w:hAnsi="Bookman Old Style"/>
          </w:rPr>
          <w:t>http://investors.target.com/phoenix.zhtml?c=65828&amp;p=irol-IRHome</w:t>
        </w:r>
      </w:hyperlink>
    </w:p>
    <w:p w:rsidR="00356BB9" w:rsidRPr="00257BDB" w:rsidRDefault="00356BB9" w:rsidP="008B0E86">
      <w:r w:rsidRPr="006E16FE">
        <w:rPr>
          <w:i/>
        </w:rPr>
        <w:t>Note:</w:t>
      </w:r>
      <w:r w:rsidRPr="00257BDB">
        <w:t xml:space="preserve"> Internet Web addresses change frequently. If you don’t find the exact sites listed, you may need to access the organization’s home page and search from there or use a search engine such as Bing or Google.</w:t>
      </w:r>
    </w:p>
    <w:p w:rsidR="00356BB9" w:rsidRDefault="00356BB9" w:rsidP="008B0E86">
      <w:pPr>
        <w:tabs>
          <w:tab w:val="num" w:pos="270"/>
        </w:tabs>
        <w:ind w:left="270" w:hanging="360"/>
        <w:rPr>
          <w:color w:val="000000"/>
          <w:szCs w:val="24"/>
        </w:rPr>
      </w:pPr>
    </w:p>
    <w:p w:rsidR="00356BB9" w:rsidRDefault="00356BB9" w:rsidP="008B0E86">
      <w:pPr>
        <w:rPr>
          <w:b/>
          <w:sz w:val="28"/>
          <w:szCs w:val="28"/>
        </w:rPr>
      </w:pPr>
      <w:r w:rsidRPr="006E16FE">
        <w:rPr>
          <w:b/>
          <w:sz w:val="28"/>
          <w:szCs w:val="28"/>
          <w:u w:val="single"/>
        </w:rPr>
        <w:t>Case 7.1</w:t>
      </w:r>
      <w:r>
        <w:rPr>
          <w:b/>
          <w:sz w:val="28"/>
          <w:szCs w:val="28"/>
        </w:rPr>
        <w:t xml:space="preserve"> </w:t>
      </w:r>
    </w:p>
    <w:p w:rsidR="00356BB9" w:rsidRDefault="00356BB9" w:rsidP="008B0E86">
      <w:pPr>
        <w:numPr>
          <w:ins w:id="3" w:author="Copy Editor   " w:date="2010-08-24T19:31:00Z"/>
        </w:numPr>
        <w:rPr>
          <w:b/>
          <w:color w:val="000000"/>
          <w:sz w:val="28"/>
          <w:szCs w:val="28"/>
        </w:rPr>
      </w:pPr>
      <w:r>
        <w:rPr>
          <w:b/>
          <w:color w:val="000000"/>
          <w:sz w:val="28"/>
          <w:szCs w:val="28"/>
        </w:rPr>
        <w:t>Ford Drives out of the Financial Mud</w:t>
      </w:r>
    </w:p>
    <w:p w:rsidR="00356BB9" w:rsidRPr="00257BDB" w:rsidRDefault="00356BB9" w:rsidP="008B0E86">
      <w:pPr>
        <w:rPr>
          <w:b/>
          <w:color w:val="000000"/>
          <w:szCs w:val="28"/>
        </w:rPr>
      </w:pPr>
      <w:r>
        <w:rPr>
          <w:b/>
          <w:color w:val="000000"/>
          <w:szCs w:val="28"/>
        </w:rPr>
        <w:t>Summary</w:t>
      </w:r>
    </w:p>
    <w:p w:rsidR="00356BB9" w:rsidRDefault="00356BB9" w:rsidP="008B0E86">
      <w:pPr>
        <w:rPr>
          <w:i/>
          <w:szCs w:val="24"/>
        </w:rPr>
      </w:pPr>
      <w:r w:rsidRPr="00257BDB">
        <w:rPr>
          <w:i/>
          <w:szCs w:val="24"/>
        </w:rPr>
        <w:t>Recently, when the other major U.S. automakers accepted federal funds in order to stay in business, Ford Motor Company</w:t>
      </w:r>
      <w:r>
        <w:rPr>
          <w:i/>
          <w:szCs w:val="24"/>
        </w:rPr>
        <w:t xml:space="preserve"> said</w:t>
      </w:r>
      <w:r w:rsidRPr="00257BDB">
        <w:rPr>
          <w:i/>
          <w:szCs w:val="24"/>
        </w:rPr>
        <w:t xml:space="preserve"> no. Several years earlier, the firm had faced financial decisions and restructured its debt in such a way that, when the economy slowed down, Ford did not. Ford sold off its luxury brands Aston Martin, Jaguar, and Land Rover</w:t>
      </w:r>
      <w:r>
        <w:rPr>
          <w:i/>
          <w:szCs w:val="24"/>
        </w:rPr>
        <w:t xml:space="preserve"> and </w:t>
      </w:r>
      <w:r w:rsidRPr="00257BDB">
        <w:rPr>
          <w:i/>
          <w:szCs w:val="24"/>
        </w:rPr>
        <w:t>invested in the develop</w:t>
      </w:r>
      <w:r>
        <w:rPr>
          <w:i/>
          <w:szCs w:val="24"/>
        </w:rPr>
        <w:t>ment of moderately priced, fuel-</w:t>
      </w:r>
      <w:r w:rsidRPr="00257BDB">
        <w:rPr>
          <w:i/>
          <w:szCs w:val="24"/>
        </w:rPr>
        <w:t xml:space="preserve">efficient cars and trucks. Decisions like this require strong leadership qualities that include a willingness to persist during tough times. </w:t>
      </w:r>
      <w:r>
        <w:rPr>
          <w:i/>
          <w:szCs w:val="24"/>
        </w:rPr>
        <w:t xml:space="preserve">Ford CEO Alan </w:t>
      </w:r>
      <w:proofErr w:type="spellStart"/>
      <w:r w:rsidRPr="00257BDB">
        <w:rPr>
          <w:i/>
          <w:szCs w:val="24"/>
        </w:rPr>
        <w:t>Mulally</w:t>
      </w:r>
      <w:proofErr w:type="spellEnd"/>
      <w:r w:rsidRPr="00257BDB">
        <w:rPr>
          <w:i/>
          <w:szCs w:val="24"/>
        </w:rPr>
        <w:t xml:space="preserve"> believes that every employee has something to offer an organization, and that each worker must be clear on the firm’s mission. As the company’s leader, </w:t>
      </w:r>
      <w:proofErr w:type="spellStart"/>
      <w:proofErr w:type="gramStart"/>
      <w:r w:rsidRPr="00257BDB">
        <w:rPr>
          <w:i/>
          <w:szCs w:val="24"/>
        </w:rPr>
        <w:t>Mulally</w:t>
      </w:r>
      <w:proofErr w:type="spellEnd"/>
      <w:proofErr w:type="gramEnd"/>
      <w:r w:rsidRPr="00257BDB">
        <w:rPr>
          <w:i/>
          <w:szCs w:val="24"/>
        </w:rPr>
        <w:t xml:space="preserve"> says that his job is to focus on four things: 1) the process of connecting his firm to the outside world; 2) keeping track of the firm’s identity in the marketplace; 3) balancing short-term objectives with long-term goals; and 4) the values and standards of the organization.</w:t>
      </w:r>
    </w:p>
    <w:p w:rsidR="00356BB9" w:rsidRPr="00257BDB" w:rsidRDefault="00356BB9" w:rsidP="008B0E86">
      <w:pPr>
        <w:ind w:firstLine="720"/>
        <w:rPr>
          <w:i/>
          <w:szCs w:val="24"/>
        </w:rPr>
      </w:pPr>
    </w:p>
    <w:p w:rsidR="00356BB9" w:rsidRPr="0023248F" w:rsidRDefault="00356BB9">
      <w:pPr>
        <w:rPr>
          <w:b/>
          <w:bCs/>
          <w:szCs w:val="24"/>
        </w:rPr>
      </w:pPr>
      <w:r w:rsidRPr="0023248F">
        <w:rPr>
          <w:b/>
          <w:bCs/>
          <w:szCs w:val="24"/>
        </w:rPr>
        <w:lastRenderedPageBreak/>
        <w:t>Answers to Questions for Critical Thinking</w:t>
      </w:r>
    </w:p>
    <w:p w:rsidR="00356BB9" w:rsidRDefault="00356BB9">
      <w:pPr>
        <w:rPr>
          <w:szCs w:val="24"/>
        </w:rPr>
      </w:pPr>
    </w:p>
    <w:p w:rsidR="00356BB9" w:rsidRPr="00257BDB" w:rsidRDefault="00356BB9" w:rsidP="008B0E86">
      <w:pPr>
        <w:rPr>
          <w:b/>
          <w:color w:val="000000"/>
          <w:szCs w:val="24"/>
        </w:rPr>
      </w:pPr>
      <w:r w:rsidRPr="00257BDB">
        <w:rPr>
          <w:b/>
          <w:color w:val="000000"/>
          <w:szCs w:val="24"/>
        </w:rPr>
        <w:t xml:space="preserve">1. How does Alan </w:t>
      </w:r>
      <w:proofErr w:type="spellStart"/>
      <w:r w:rsidRPr="00257BDB">
        <w:rPr>
          <w:b/>
          <w:color w:val="000000"/>
          <w:szCs w:val="24"/>
        </w:rPr>
        <w:t>Mulally’s</w:t>
      </w:r>
      <w:proofErr w:type="spellEnd"/>
      <w:r w:rsidRPr="00257BDB">
        <w:rPr>
          <w:b/>
          <w:color w:val="000000"/>
          <w:szCs w:val="24"/>
        </w:rPr>
        <w:t xml:space="preserve"> “focus on four things” help him with strategic planning for Ford? Do you believe it made a difference in the firm’s decision to decline the federal loan?</w:t>
      </w:r>
    </w:p>
    <w:p w:rsidR="00356BB9" w:rsidRDefault="00356BB9" w:rsidP="008B0E86">
      <w:pPr>
        <w:ind w:firstLine="720"/>
        <w:rPr>
          <w:i/>
          <w:iCs/>
          <w:color w:val="000000"/>
          <w:szCs w:val="24"/>
        </w:rPr>
      </w:pPr>
      <w:proofErr w:type="spellStart"/>
      <w:r>
        <w:rPr>
          <w:i/>
          <w:iCs/>
          <w:color w:val="000000"/>
          <w:szCs w:val="24"/>
        </w:rPr>
        <w:t>Mulally</w:t>
      </w:r>
      <w:proofErr w:type="spellEnd"/>
      <w:r>
        <w:rPr>
          <w:i/>
          <w:iCs/>
          <w:color w:val="000000"/>
          <w:szCs w:val="24"/>
        </w:rPr>
        <w:t xml:space="preserve"> says that keeping his focus on these four things helps him to keep Ford moving in the right direction as a company. Two of the “things”—balancing short-term objectives with long-term goals and the values and standards of the organization—most likely were influential in the firm’s decision to decline the federal loan.</w:t>
      </w:r>
    </w:p>
    <w:p w:rsidR="00356BB9" w:rsidRDefault="00356BB9" w:rsidP="008B0E86">
      <w:pPr>
        <w:rPr>
          <w:i/>
          <w:iCs/>
          <w:color w:val="000000"/>
          <w:szCs w:val="24"/>
        </w:rPr>
      </w:pPr>
    </w:p>
    <w:p w:rsidR="00356BB9" w:rsidRPr="008339BB" w:rsidRDefault="00356BB9" w:rsidP="008B0E86">
      <w:pPr>
        <w:rPr>
          <w:b/>
          <w:iCs/>
          <w:color w:val="000000"/>
          <w:szCs w:val="24"/>
        </w:rPr>
      </w:pPr>
      <w:r>
        <w:rPr>
          <w:b/>
          <w:iCs/>
          <w:color w:val="000000"/>
          <w:szCs w:val="24"/>
        </w:rPr>
        <w:t xml:space="preserve">2. </w:t>
      </w:r>
      <w:proofErr w:type="spellStart"/>
      <w:r>
        <w:rPr>
          <w:b/>
          <w:iCs/>
          <w:color w:val="000000"/>
          <w:szCs w:val="24"/>
        </w:rPr>
        <w:t>Mulally</w:t>
      </w:r>
      <w:proofErr w:type="spellEnd"/>
      <w:r>
        <w:rPr>
          <w:b/>
          <w:iCs/>
          <w:color w:val="000000"/>
          <w:szCs w:val="24"/>
        </w:rPr>
        <w:t xml:space="preserve"> emphasizes the importance of having every employee understand the firm’s mission. How might this understanding help employees contribute to the company’s performance?</w:t>
      </w:r>
    </w:p>
    <w:p w:rsidR="00356BB9" w:rsidRDefault="00356BB9" w:rsidP="008B0E86">
      <w:pPr>
        <w:rPr>
          <w:i/>
          <w:iCs/>
          <w:color w:val="000000"/>
          <w:szCs w:val="24"/>
        </w:rPr>
      </w:pPr>
      <w:r>
        <w:rPr>
          <w:i/>
          <w:iCs/>
          <w:color w:val="000000"/>
          <w:szCs w:val="24"/>
        </w:rPr>
        <w:tab/>
      </w:r>
      <w:proofErr w:type="spellStart"/>
      <w:proofErr w:type="gramStart"/>
      <w:r>
        <w:rPr>
          <w:i/>
          <w:iCs/>
          <w:color w:val="000000"/>
          <w:szCs w:val="24"/>
        </w:rPr>
        <w:t>Mulally’s</w:t>
      </w:r>
      <w:proofErr w:type="spellEnd"/>
      <w:r>
        <w:rPr>
          <w:i/>
          <w:iCs/>
          <w:color w:val="000000"/>
          <w:szCs w:val="24"/>
        </w:rPr>
        <w:t xml:space="preserve"> understanding</w:t>
      </w:r>
      <w:proofErr w:type="gramEnd"/>
      <w:r>
        <w:rPr>
          <w:i/>
          <w:iCs/>
          <w:color w:val="000000"/>
          <w:szCs w:val="24"/>
        </w:rPr>
        <w:t xml:space="preserve"> opens the door for any employee to make a significant contribution to the company because he or she would believe that it would be highly appreciated by top management.</w:t>
      </w:r>
    </w:p>
    <w:p w:rsidR="00356BB9" w:rsidRPr="00E03475" w:rsidRDefault="00356BB9" w:rsidP="008B0E86">
      <w:pPr>
        <w:rPr>
          <w:i/>
          <w:iCs/>
          <w:color w:val="000000"/>
          <w:szCs w:val="24"/>
        </w:rPr>
      </w:pPr>
    </w:p>
    <w:p w:rsidR="00356BB9" w:rsidRPr="006E16FE" w:rsidRDefault="00356BB9" w:rsidP="008B0E86">
      <w:pPr>
        <w:rPr>
          <w:b/>
          <w:color w:val="000000"/>
          <w:sz w:val="28"/>
          <w:szCs w:val="28"/>
          <w:u w:val="single"/>
        </w:rPr>
      </w:pPr>
      <w:r w:rsidRPr="006E16FE">
        <w:rPr>
          <w:b/>
          <w:color w:val="000000"/>
          <w:sz w:val="28"/>
          <w:szCs w:val="28"/>
          <w:u w:val="single"/>
        </w:rPr>
        <w:t xml:space="preserve">Case 7.2 </w:t>
      </w:r>
    </w:p>
    <w:p w:rsidR="00356BB9" w:rsidRDefault="00B90C8E" w:rsidP="008B0E86">
      <w:pPr>
        <w:rPr>
          <w:b/>
          <w:color w:val="000000"/>
          <w:sz w:val="28"/>
          <w:szCs w:val="28"/>
        </w:rPr>
      </w:pPr>
      <w:r>
        <w:rPr>
          <w:b/>
          <w:color w:val="000000"/>
          <w:sz w:val="28"/>
          <w:szCs w:val="28"/>
        </w:rPr>
        <w:t>Hiring Business Students as Consultants</w:t>
      </w:r>
    </w:p>
    <w:p w:rsidR="00356BB9" w:rsidRPr="008339BB" w:rsidRDefault="00356BB9" w:rsidP="008B0E86">
      <w:pPr>
        <w:rPr>
          <w:b/>
          <w:color w:val="000000"/>
          <w:szCs w:val="28"/>
        </w:rPr>
      </w:pPr>
      <w:r w:rsidRPr="008339BB">
        <w:rPr>
          <w:b/>
          <w:color w:val="000000"/>
          <w:szCs w:val="28"/>
        </w:rPr>
        <w:t>Summary</w:t>
      </w:r>
    </w:p>
    <w:p w:rsidR="00356BB9" w:rsidRDefault="00AA1019" w:rsidP="008B0E86">
      <w:pPr>
        <w:rPr>
          <w:b/>
          <w:bCs/>
          <w:szCs w:val="24"/>
        </w:rPr>
      </w:pPr>
      <w:r>
        <w:rPr>
          <w:i/>
          <w:szCs w:val="24"/>
        </w:rPr>
        <w:t>After Project Runway winner Chloe Dao’s retail store Lot 8 wasn’t as successful as she had hoped, Dao ended up turning to six business students at nearby Rice University for help. The college students held weekly meetings with Dao to discuss the results they were finding that were leading to her business’ demise. By conducting research that included customer and employee surveys and bank statements, the business majors discovered that Dao’s boutique was too large for the amount of merchandise she offered, while employee hours were too long. Also, targeted customers, who are college-age and younger than Dao, reported that Dao’s clothing was too pricey for their budgets. Dao greatly benefited from the business consultations and was able to cut costs, tweak her product line, and hire more help to balance things out.</w:t>
      </w:r>
    </w:p>
    <w:p w:rsidR="00356BB9" w:rsidRDefault="00356BB9" w:rsidP="008B0E86">
      <w:pPr>
        <w:rPr>
          <w:b/>
          <w:bCs/>
          <w:szCs w:val="24"/>
        </w:rPr>
      </w:pPr>
      <w:r w:rsidRPr="0023248F">
        <w:rPr>
          <w:b/>
          <w:bCs/>
          <w:szCs w:val="24"/>
        </w:rPr>
        <w:t xml:space="preserve">Answers to </w:t>
      </w:r>
      <w:r>
        <w:rPr>
          <w:b/>
          <w:bCs/>
          <w:szCs w:val="24"/>
        </w:rPr>
        <w:t>Questions for Critical Thinking</w:t>
      </w:r>
    </w:p>
    <w:p w:rsidR="00356BB9" w:rsidRPr="0023248F" w:rsidRDefault="00356BB9" w:rsidP="008B0E86">
      <w:pPr>
        <w:rPr>
          <w:b/>
          <w:bCs/>
          <w:szCs w:val="24"/>
        </w:rPr>
      </w:pPr>
    </w:p>
    <w:p w:rsidR="00356BB9" w:rsidRDefault="00356BB9" w:rsidP="008B0E86">
      <w:pPr>
        <w:rPr>
          <w:b/>
          <w:szCs w:val="28"/>
        </w:rPr>
      </w:pPr>
      <w:r>
        <w:rPr>
          <w:b/>
          <w:szCs w:val="28"/>
        </w:rPr>
        <w:t xml:space="preserve">1. </w:t>
      </w:r>
      <w:r w:rsidR="00B817B9" w:rsidRPr="00B817B9">
        <w:rPr>
          <w:b/>
          <w:szCs w:val="28"/>
        </w:rPr>
        <w:t>Find out more about Rice’s program, the Action Learning Projec</w:t>
      </w:r>
      <w:r w:rsidR="00B817B9">
        <w:rPr>
          <w:b/>
          <w:szCs w:val="28"/>
        </w:rPr>
        <w:t>t, at the university’s website.</w:t>
      </w:r>
      <w:r w:rsidR="00B817B9" w:rsidRPr="00B817B9">
        <w:rPr>
          <w:b/>
          <w:szCs w:val="28"/>
        </w:rPr>
        <w:t xml:space="preserve"> Is a program like this a good way to gain management ex</w:t>
      </w:r>
      <w:r w:rsidR="00B817B9">
        <w:rPr>
          <w:b/>
          <w:szCs w:val="28"/>
        </w:rPr>
        <w:t xml:space="preserve">perience early in your career? </w:t>
      </w:r>
      <w:r w:rsidR="00B817B9" w:rsidRPr="00B817B9">
        <w:rPr>
          <w:b/>
          <w:szCs w:val="28"/>
        </w:rPr>
        <w:t>Why or why not?</w:t>
      </w:r>
    </w:p>
    <w:p w:rsidR="00356BB9" w:rsidRDefault="00356BB9" w:rsidP="008B0E86">
      <w:pPr>
        <w:rPr>
          <w:i/>
          <w:szCs w:val="28"/>
        </w:rPr>
      </w:pPr>
      <w:r>
        <w:rPr>
          <w:i/>
          <w:szCs w:val="28"/>
        </w:rPr>
        <w:tab/>
      </w:r>
      <w:r w:rsidR="001C2BBD">
        <w:rPr>
          <w:i/>
          <w:szCs w:val="28"/>
        </w:rPr>
        <w:t>The Action Learning Project is an effective way to gain management experience early in your career because you are able to see the strengths and weaknesses of already-established business owners firsthand so that you will know which strategies are useful when you are ready to pursue your own business.</w:t>
      </w:r>
    </w:p>
    <w:p w:rsidR="00356BB9" w:rsidRDefault="00356BB9" w:rsidP="008B0E86">
      <w:pPr>
        <w:rPr>
          <w:i/>
          <w:szCs w:val="28"/>
        </w:rPr>
      </w:pPr>
    </w:p>
    <w:p w:rsidR="00B817B9" w:rsidRPr="00B817B9" w:rsidRDefault="00356BB9" w:rsidP="0058334B">
      <w:pPr>
        <w:rPr>
          <w:b/>
          <w:szCs w:val="28"/>
        </w:rPr>
      </w:pPr>
      <w:r>
        <w:rPr>
          <w:b/>
          <w:szCs w:val="28"/>
        </w:rPr>
        <w:br w:type="page"/>
      </w:r>
      <w:bookmarkStart w:id="4" w:name="_GoBack"/>
      <w:r>
        <w:rPr>
          <w:b/>
          <w:szCs w:val="28"/>
        </w:rPr>
        <w:lastRenderedPageBreak/>
        <w:t xml:space="preserve">2. </w:t>
      </w:r>
      <w:r w:rsidR="00B817B9" w:rsidRPr="00B817B9">
        <w:rPr>
          <w:b/>
          <w:szCs w:val="28"/>
        </w:rPr>
        <w:t>How do you think the students’ approach would have differed if Dao managed an e-business?</w:t>
      </w:r>
    </w:p>
    <w:p w:rsidR="00356BB9" w:rsidRDefault="00356BB9" w:rsidP="008B0E86">
      <w:pPr>
        <w:rPr>
          <w:i/>
          <w:szCs w:val="28"/>
        </w:rPr>
      </w:pPr>
    </w:p>
    <w:p w:rsidR="00356BB9" w:rsidRPr="00E01B16" w:rsidRDefault="00356BB9" w:rsidP="008B0E86">
      <w:pPr>
        <w:rPr>
          <w:szCs w:val="24"/>
        </w:rPr>
      </w:pPr>
      <w:r>
        <w:rPr>
          <w:i/>
          <w:szCs w:val="28"/>
        </w:rPr>
        <w:tab/>
      </w:r>
      <w:r w:rsidR="005C76E8">
        <w:rPr>
          <w:i/>
          <w:spacing w:val="-3"/>
          <w:szCs w:val="24"/>
        </w:rPr>
        <w:t>If Dao managed an e-business, the students would’ve examined different factors regarding her business, such as how well she networked with customers through social media and customer satisfaction regarding shipments and returns.</w:t>
      </w:r>
    </w:p>
    <w:p w:rsidR="00356BB9" w:rsidRPr="0023248F" w:rsidRDefault="00356BB9">
      <w:pPr>
        <w:rPr>
          <w:b/>
          <w:sz w:val="28"/>
          <w:szCs w:val="28"/>
        </w:rPr>
      </w:pPr>
      <w:r>
        <w:rPr>
          <w:b/>
          <w:sz w:val="28"/>
          <w:szCs w:val="28"/>
        </w:rPr>
        <w:br w:type="page"/>
      </w:r>
      <w:bookmarkEnd w:id="4"/>
      <w:r w:rsidRPr="0023248F">
        <w:rPr>
          <w:b/>
          <w:sz w:val="28"/>
          <w:szCs w:val="28"/>
        </w:rPr>
        <w:lastRenderedPageBreak/>
        <w:t xml:space="preserve">CHAPTER </w:t>
      </w:r>
      <w:r>
        <w:rPr>
          <w:b/>
          <w:sz w:val="28"/>
          <w:szCs w:val="28"/>
        </w:rPr>
        <w:t>7</w:t>
      </w:r>
      <w:r w:rsidRPr="0023248F">
        <w:rPr>
          <w:b/>
          <w:sz w:val="28"/>
          <w:szCs w:val="28"/>
        </w:rPr>
        <w:t>: COLLABORATIVE LEARNING EXERCISES</w:t>
      </w:r>
    </w:p>
    <w:p w:rsidR="00356BB9" w:rsidRPr="00E01B16" w:rsidRDefault="00356BB9" w:rsidP="008B0E86">
      <w:pPr>
        <w:pStyle w:val="Heading1"/>
        <w:rPr>
          <w:rFonts w:ascii="Bookman Old Style" w:hAnsi="Bookman Old Style"/>
          <w:b/>
          <w:sz w:val="24"/>
          <w:szCs w:val="24"/>
        </w:rPr>
      </w:pPr>
    </w:p>
    <w:p w:rsidR="00356BB9" w:rsidRDefault="00356BB9" w:rsidP="008B0E86">
      <w:pPr>
        <w:pStyle w:val="Heading1"/>
        <w:rPr>
          <w:rFonts w:ascii="Bookman Old Style" w:hAnsi="Bookman Old Style"/>
          <w:b/>
          <w:sz w:val="24"/>
          <w:szCs w:val="24"/>
        </w:rPr>
      </w:pPr>
      <w:r w:rsidRPr="00E01B16">
        <w:rPr>
          <w:rFonts w:ascii="Bookman Old Style" w:hAnsi="Bookman Old Style"/>
          <w:b/>
          <w:sz w:val="24"/>
          <w:szCs w:val="24"/>
        </w:rPr>
        <w:t>1 – Controlling</w:t>
      </w:r>
    </w:p>
    <w:p w:rsidR="00356BB9" w:rsidRDefault="00356BB9" w:rsidP="008B0E86"/>
    <w:p w:rsidR="00356BB9" w:rsidRPr="0097248C" w:rsidRDefault="00356BB9" w:rsidP="008B0E86">
      <w:r>
        <w:t>Learning Objective: 1</w:t>
      </w:r>
    </w:p>
    <w:p w:rsidR="00356BB9" w:rsidRPr="00E01B16" w:rsidRDefault="00356BB9" w:rsidP="008B0E86">
      <w:pPr>
        <w:rPr>
          <w:szCs w:val="24"/>
        </w:rPr>
      </w:pPr>
    </w:p>
    <w:p w:rsidR="00356BB9" w:rsidRPr="00E01B16" w:rsidRDefault="00356BB9" w:rsidP="008B0E86">
      <w:pPr>
        <w:rPr>
          <w:iCs/>
          <w:szCs w:val="24"/>
        </w:rPr>
      </w:pPr>
      <w:r w:rsidRPr="00E01B16">
        <w:rPr>
          <w:iCs/>
          <w:szCs w:val="24"/>
        </w:rPr>
        <w:t>Purpose:</w:t>
      </w:r>
    </w:p>
    <w:p w:rsidR="00356BB9" w:rsidRPr="00E01B16" w:rsidRDefault="00356BB9" w:rsidP="008B0E86">
      <w:pPr>
        <w:ind w:left="720"/>
        <w:rPr>
          <w:szCs w:val="24"/>
        </w:rPr>
      </w:pPr>
      <w:r w:rsidRPr="00E01B16">
        <w:rPr>
          <w:szCs w:val="24"/>
        </w:rPr>
        <w:t>To demonstrate how the controlling function of management should work.</w:t>
      </w:r>
    </w:p>
    <w:p w:rsidR="00356BB9" w:rsidRPr="00E01B16" w:rsidRDefault="00356BB9" w:rsidP="008B0E86">
      <w:pPr>
        <w:rPr>
          <w:szCs w:val="24"/>
        </w:rPr>
      </w:pPr>
    </w:p>
    <w:p w:rsidR="00356BB9" w:rsidRPr="00E01B16" w:rsidRDefault="00356BB9" w:rsidP="008B0E86">
      <w:pPr>
        <w:rPr>
          <w:iCs/>
          <w:szCs w:val="24"/>
        </w:rPr>
      </w:pPr>
      <w:r w:rsidRPr="00E01B16">
        <w:rPr>
          <w:iCs/>
          <w:szCs w:val="24"/>
        </w:rPr>
        <w:t>Background:</w:t>
      </w:r>
    </w:p>
    <w:p w:rsidR="00356BB9" w:rsidRPr="00E01B16" w:rsidRDefault="00356BB9" w:rsidP="008B0E86">
      <w:pPr>
        <w:pStyle w:val="BodyTextIndent"/>
        <w:rPr>
          <w:rFonts w:ascii="Bookman Old Style" w:hAnsi="Bookman Old Style"/>
          <w:szCs w:val="24"/>
        </w:rPr>
      </w:pPr>
      <w:r w:rsidRPr="00E01B16">
        <w:rPr>
          <w:rFonts w:ascii="Bookman Old Style" w:hAnsi="Bookman Old Style"/>
          <w:szCs w:val="24"/>
        </w:rPr>
        <w:t>Many college students seem to believe that the controlling function of management simply represents a code word for firing people. This exercise is designed to show that when the controlling function is handled effectively, it surfaces problems in time to find solutions that allow the whole organization to function more effectively</w:t>
      </w:r>
      <w:r>
        <w:rPr>
          <w:rFonts w:ascii="Bookman Old Style" w:hAnsi="Bookman Old Style"/>
          <w:szCs w:val="24"/>
        </w:rPr>
        <w:t xml:space="preserve"> </w:t>
      </w:r>
      <w:r w:rsidRPr="00E01B16">
        <w:rPr>
          <w:rFonts w:ascii="Bookman Old Style" w:hAnsi="Bookman Old Style"/>
          <w:szCs w:val="24"/>
        </w:rPr>
        <w:t>… without necessarily needing to fire anyone!</w:t>
      </w:r>
    </w:p>
    <w:p w:rsidR="00356BB9" w:rsidRPr="00E01B16" w:rsidRDefault="00356BB9" w:rsidP="008B0E86">
      <w:pPr>
        <w:rPr>
          <w:szCs w:val="24"/>
        </w:rPr>
      </w:pPr>
    </w:p>
    <w:p w:rsidR="00356BB9" w:rsidRPr="00E01B16" w:rsidRDefault="00356BB9" w:rsidP="008B0E86">
      <w:pPr>
        <w:rPr>
          <w:iCs/>
          <w:szCs w:val="24"/>
        </w:rPr>
      </w:pPr>
      <w:r w:rsidRPr="00E01B16">
        <w:rPr>
          <w:iCs/>
          <w:szCs w:val="24"/>
        </w:rPr>
        <w:t>Relationship to Text:</w:t>
      </w:r>
    </w:p>
    <w:p w:rsidR="00356BB9" w:rsidRPr="00E01B16" w:rsidRDefault="00356BB9" w:rsidP="008B0E86">
      <w:pPr>
        <w:ind w:left="720"/>
        <w:rPr>
          <w:szCs w:val="24"/>
        </w:rPr>
      </w:pPr>
      <w:r w:rsidRPr="00E01B16">
        <w:rPr>
          <w:szCs w:val="24"/>
        </w:rPr>
        <w:t xml:space="preserve">Controlling – </w:t>
      </w:r>
      <w:r>
        <w:rPr>
          <w:szCs w:val="24"/>
        </w:rPr>
        <w:t>Learning Objective 1</w:t>
      </w:r>
    </w:p>
    <w:p w:rsidR="00356BB9" w:rsidRPr="00E01B16" w:rsidRDefault="00356BB9" w:rsidP="008B0E86">
      <w:pPr>
        <w:rPr>
          <w:szCs w:val="24"/>
        </w:rPr>
      </w:pPr>
    </w:p>
    <w:p w:rsidR="00356BB9" w:rsidRPr="00E01B16" w:rsidRDefault="00356BB9" w:rsidP="008B0E86">
      <w:pPr>
        <w:rPr>
          <w:iCs/>
          <w:szCs w:val="24"/>
        </w:rPr>
      </w:pPr>
      <w:r w:rsidRPr="00E01B16">
        <w:rPr>
          <w:iCs/>
          <w:szCs w:val="24"/>
        </w:rPr>
        <w:t>Estimated Class Time:</w:t>
      </w:r>
    </w:p>
    <w:p w:rsidR="00356BB9" w:rsidRPr="00E01B16" w:rsidRDefault="00356BB9" w:rsidP="008B0E86">
      <w:pPr>
        <w:ind w:left="720"/>
        <w:rPr>
          <w:szCs w:val="24"/>
        </w:rPr>
      </w:pPr>
      <w:r w:rsidRPr="00E01B16">
        <w:rPr>
          <w:szCs w:val="24"/>
        </w:rPr>
        <w:t>Less than 10 minutes</w:t>
      </w:r>
    </w:p>
    <w:p w:rsidR="00356BB9" w:rsidRPr="00E01B16" w:rsidRDefault="00356BB9" w:rsidP="008B0E86">
      <w:pPr>
        <w:rPr>
          <w:szCs w:val="24"/>
        </w:rPr>
      </w:pPr>
    </w:p>
    <w:p w:rsidR="00356BB9" w:rsidRPr="00E01B16" w:rsidRDefault="00356BB9" w:rsidP="008B0E86">
      <w:pPr>
        <w:rPr>
          <w:iCs/>
          <w:szCs w:val="24"/>
        </w:rPr>
      </w:pPr>
      <w:r w:rsidRPr="00E01B16">
        <w:rPr>
          <w:iCs/>
          <w:szCs w:val="24"/>
        </w:rPr>
        <w:t>Preparation/Materials:</w:t>
      </w:r>
    </w:p>
    <w:p w:rsidR="00356BB9" w:rsidRPr="00E01B16" w:rsidRDefault="00356BB9" w:rsidP="008B0E86">
      <w:pPr>
        <w:ind w:left="720"/>
        <w:rPr>
          <w:szCs w:val="24"/>
        </w:rPr>
      </w:pPr>
      <w:r w:rsidRPr="00E01B16">
        <w:rPr>
          <w:szCs w:val="24"/>
        </w:rPr>
        <w:t>None needed</w:t>
      </w:r>
    </w:p>
    <w:p w:rsidR="00356BB9" w:rsidRPr="00E01B16" w:rsidRDefault="00356BB9" w:rsidP="008B0E86">
      <w:pPr>
        <w:rPr>
          <w:szCs w:val="24"/>
        </w:rPr>
      </w:pPr>
    </w:p>
    <w:p w:rsidR="00356BB9" w:rsidRPr="00E01B16" w:rsidRDefault="00356BB9" w:rsidP="008B0E86">
      <w:pPr>
        <w:rPr>
          <w:iCs/>
          <w:szCs w:val="24"/>
        </w:rPr>
      </w:pPr>
      <w:r w:rsidRPr="00E01B16">
        <w:rPr>
          <w:iCs/>
          <w:szCs w:val="24"/>
        </w:rPr>
        <w:t>Exercise:</w:t>
      </w:r>
    </w:p>
    <w:p w:rsidR="00356BB9" w:rsidRPr="00E01B16" w:rsidRDefault="00356BB9" w:rsidP="008B0E86">
      <w:pPr>
        <w:pStyle w:val="BodyTextIndent"/>
        <w:rPr>
          <w:rFonts w:ascii="Bookman Old Style" w:hAnsi="Bookman Old Style"/>
          <w:szCs w:val="24"/>
        </w:rPr>
      </w:pPr>
      <w:r w:rsidRPr="00E01B16">
        <w:rPr>
          <w:rFonts w:ascii="Bookman Old Style" w:hAnsi="Bookman Old Style"/>
          <w:szCs w:val="24"/>
        </w:rPr>
        <w:t xml:space="preserve">Ask your class to assume for a few moments that they manage the traffic cops who work in the local area (a job that many of them can relate to on an all-too-personal basis!). </w:t>
      </w:r>
    </w:p>
    <w:p w:rsidR="00356BB9" w:rsidRPr="00E01B16" w:rsidRDefault="00356BB9" w:rsidP="008B0E86">
      <w:pPr>
        <w:pStyle w:val="BodyTextIndent"/>
        <w:rPr>
          <w:rFonts w:ascii="Bookman Old Style" w:hAnsi="Bookman Old Style"/>
          <w:szCs w:val="24"/>
        </w:rPr>
      </w:pPr>
    </w:p>
    <w:p w:rsidR="00356BB9" w:rsidRPr="00E01B16" w:rsidRDefault="00356BB9" w:rsidP="008B0E86">
      <w:pPr>
        <w:numPr>
          <w:ilvl w:val="0"/>
          <w:numId w:val="2"/>
        </w:numPr>
        <w:rPr>
          <w:szCs w:val="24"/>
        </w:rPr>
      </w:pPr>
      <w:r w:rsidRPr="00E01B16">
        <w:rPr>
          <w:szCs w:val="24"/>
        </w:rPr>
        <w:t xml:space="preserve">What should the performance standard be for their traffic cops? After a moment or two, someone will throw out the idea of a ticket quota. Help them determine a specific quota for a defined time period (e.g., 100 tickets per month). </w:t>
      </w:r>
    </w:p>
    <w:p w:rsidR="00356BB9" w:rsidRPr="00E01B16" w:rsidRDefault="00356BB9" w:rsidP="008B0E86">
      <w:pPr>
        <w:ind w:left="720"/>
        <w:rPr>
          <w:szCs w:val="24"/>
        </w:rPr>
      </w:pPr>
    </w:p>
    <w:p w:rsidR="00356BB9" w:rsidRPr="00E01B16" w:rsidRDefault="00356BB9" w:rsidP="008B0E86">
      <w:pPr>
        <w:numPr>
          <w:ilvl w:val="0"/>
          <w:numId w:val="2"/>
        </w:numPr>
        <w:rPr>
          <w:szCs w:val="24"/>
        </w:rPr>
      </w:pPr>
      <w:r w:rsidRPr="00E01B16">
        <w:rPr>
          <w:szCs w:val="24"/>
        </w:rPr>
        <w:t>How will they measure performance versus the standard? Encourage them to check performance regularly during the month. Ask them why this is important.</w:t>
      </w:r>
    </w:p>
    <w:p w:rsidR="00356BB9" w:rsidRPr="00E01B16" w:rsidRDefault="00356BB9" w:rsidP="008B0E86">
      <w:pPr>
        <w:ind w:left="720"/>
        <w:rPr>
          <w:szCs w:val="24"/>
        </w:rPr>
      </w:pPr>
    </w:p>
    <w:p w:rsidR="00356BB9" w:rsidRPr="00E01B16" w:rsidRDefault="00356BB9" w:rsidP="008B0E86">
      <w:pPr>
        <w:numPr>
          <w:ilvl w:val="0"/>
          <w:numId w:val="2"/>
        </w:numPr>
        <w:rPr>
          <w:szCs w:val="24"/>
        </w:rPr>
      </w:pPr>
      <w:r w:rsidRPr="00E01B16">
        <w:rPr>
          <w:szCs w:val="24"/>
        </w:rPr>
        <w:t xml:space="preserve">If any given traffic cop is not performing up to standard, what are the options as manager? First, you need to examine performance. Should that cop be hiding under a different bridge? Is he or she spending too much time in the donut </w:t>
      </w:r>
      <w:r w:rsidRPr="00E01B16">
        <w:rPr>
          <w:szCs w:val="24"/>
        </w:rPr>
        <w:lastRenderedPageBreak/>
        <w:t xml:space="preserve">shop? If the cop is doing all the right things, they should examine the standard itself. Can 100 tickets per month be considered a reasonable goal? Are other traffic cops meeting that goal? Help them see that it would only make sense to consider disciplinary action </w:t>
      </w:r>
      <w:r w:rsidRPr="00E01B16">
        <w:rPr>
          <w:iCs/>
          <w:szCs w:val="24"/>
        </w:rPr>
        <w:t xml:space="preserve">after </w:t>
      </w:r>
      <w:r w:rsidRPr="00E01B16">
        <w:rPr>
          <w:szCs w:val="24"/>
        </w:rPr>
        <w:t>examining the whole picture.</w:t>
      </w:r>
    </w:p>
    <w:p w:rsidR="00356BB9" w:rsidRPr="00E01B16" w:rsidRDefault="00356BB9" w:rsidP="008B0E86">
      <w:pPr>
        <w:ind w:left="720"/>
        <w:rPr>
          <w:szCs w:val="24"/>
        </w:rPr>
      </w:pPr>
    </w:p>
    <w:p w:rsidR="00356BB9" w:rsidRPr="00E01B16" w:rsidRDefault="00356BB9" w:rsidP="008B0E86">
      <w:pPr>
        <w:ind w:left="720"/>
        <w:rPr>
          <w:szCs w:val="24"/>
        </w:rPr>
      </w:pPr>
      <w:r w:rsidRPr="00E01B16">
        <w:rPr>
          <w:szCs w:val="24"/>
        </w:rPr>
        <w:t xml:space="preserve">You may want to close by asking your class to share their personal experience with the controlling function of management. How have </w:t>
      </w:r>
      <w:proofErr w:type="gramStart"/>
      <w:r w:rsidRPr="00E01B16">
        <w:rPr>
          <w:szCs w:val="24"/>
        </w:rPr>
        <w:t>their own</w:t>
      </w:r>
      <w:proofErr w:type="gramEnd"/>
      <w:r w:rsidRPr="00E01B16">
        <w:rPr>
          <w:szCs w:val="24"/>
        </w:rPr>
        <w:t xml:space="preserve"> managers performed in this function? What seems to be the most effective controlling style? </w:t>
      </w:r>
      <w:proofErr w:type="gramStart"/>
      <w:r w:rsidRPr="00E01B16">
        <w:rPr>
          <w:szCs w:val="24"/>
        </w:rPr>
        <w:t>And the least effective controlling style?</w:t>
      </w:r>
      <w:proofErr w:type="gramEnd"/>
    </w:p>
    <w:p w:rsidR="00356BB9" w:rsidRPr="00E01B16" w:rsidRDefault="00356BB9" w:rsidP="008B0E86">
      <w:pPr>
        <w:rPr>
          <w:b/>
          <w:szCs w:val="24"/>
        </w:rPr>
      </w:pPr>
    </w:p>
    <w:p w:rsidR="00356BB9" w:rsidRPr="00E01B16" w:rsidRDefault="00356BB9" w:rsidP="008B0E86">
      <w:pPr>
        <w:rPr>
          <w:b/>
          <w:szCs w:val="24"/>
        </w:rPr>
      </w:pPr>
      <w:r w:rsidRPr="00E01B16">
        <w:rPr>
          <w:b/>
          <w:szCs w:val="24"/>
        </w:rPr>
        <w:t>2 – Mission Statement (Organization Perspective)</w:t>
      </w:r>
    </w:p>
    <w:p w:rsidR="00356BB9" w:rsidRDefault="00356BB9" w:rsidP="008B0E86">
      <w:pPr>
        <w:rPr>
          <w:szCs w:val="24"/>
        </w:rPr>
      </w:pPr>
    </w:p>
    <w:p w:rsidR="00356BB9" w:rsidRDefault="00356BB9" w:rsidP="008B0E86">
      <w:pPr>
        <w:rPr>
          <w:szCs w:val="24"/>
        </w:rPr>
      </w:pPr>
      <w:r>
        <w:rPr>
          <w:szCs w:val="24"/>
        </w:rPr>
        <w:t>Learning Objective: 4</w:t>
      </w:r>
    </w:p>
    <w:p w:rsidR="00356BB9" w:rsidRPr="00E01B16" w:rsidRDefault="00356BB9" w:rsidP="008B0E86">
      <w:pPr>
        <w:rPr>
          <w:szCs w:val="24"/>
        </w:rPr>
      </w:pPr>
    </w:p>
    <w:p w:rsidR="00356BB9" w:rsidRPr="00E01B16" w:rsidRDefault="00356BB9" w:rsidP="008B0E86">
      <w:pPr>
        <w:rPr>
          <w:iCs/>
          <w:szCs w:val="24"/>
        </w:rPr>
      </w:pPr>
      <w:r w:rsidRPr="00E01B16">
        <w:rPr>
          <w:iCs/>
          <w:szCs w:val="24"/>
        </w:rPr>
        <w:t>Purpose:</w:t>
      </w:r>
    </w:p>
    <w:p w:rsidR="00356BB9" w:rsidRPr="00E01B16" w:rsidRDefault="00356BB9" w:rsidP="008B0E86">
      <w:pPr>
        <w:ind w:left="720"/>
        <w:rPr>
          <w:szCs w:val="24"/>
        </w:rPr>
      </w:pPr>
      <w:r w:rsidRPr="00E01B16">
        <w:rPr>
          <w:szCs w:val="24"/>
        </w:rPr>
        <w:t>To help students see how the mission statement influences an organization.</w:t>
      </w:r>
    </w:p>
    <w:p w:rsidR="00356BB9" w:rsidRPr="00E01B16" w:rsidRDefault="00356BB9" w:rsidP="008B0E86">
      <w:pPr>
        <w:rPr>
          <w:szCs w:val="24"/>
        </w:rPr>
      </w:pPr>
    </w:p>
    <w:p w:rsidR="00356BB9" w:rsidRPr="00E01B16" w:rsidRDefault="00356BB9" w:rsidP="008B0E86">
      <w:pPr>
        <w:rPr>
          <w:iCs/>
          <w:szCs w:val="24"/>
        </w:rPr>
      </w:pPr>
      <w:r w:rsidRPr="00E01B16">
        <w:rPr>
          <w:iCs/>
          <w:szCs w:val="24"/>
        </w:rPr>
        <w:t>Background:</w:t>
      </w:r>
    </w:p>
    <w:p w:rsidR="00356BB9" w:rsidRPr="00E01B16" w:rsidRDefault="00356BB9" w:rsidP="008B0E86">
      <w:pPr>
        <w:pStyle w:val="BodyTextIndent"/>
        <w:rPr>
          <w:rFonts w:ascii="Bookman Old Style" w:hAnsi="Bookman Old Style"/>
          <w:szCs w:val="24"/>
        </w:rPr>
      </w:pPr>
      <w:r w:rsidRPr="00E01B16">
        <w:rPr>
          <w:rFonts w:ascii="Bookman Old Style" w:hAnsi="Bookman Old Style"/>
          <w:szCs w:val="24"/>
        </w:rPr>
        <w:t xml:space="preserve">When students explore the mission statement of a real organization, they often gain a more complete understanding of why it plays such a crucial role in that organization’s success. This exercise is designed to demonstrate the role of the mission statement in the functioning of </w:t>
      </w:r>
      <w:proofErr w:type="gramStart"/>
      <w:r w:rsidRPr="00E01B16">
        <w:rPr>
          <w:rFonts w:ascii="Bookman Old Style" w:hAnsi="Bookman Old Style"/>
          <w:szCs w:val="24"/>
        </w:rPr>
        <w:t>their own</w:t>
      </w:r>
      <w:proofErr w:type="gramEnd"/>
      <w:r w:rsidRPr="00E01B16">
        <w:rPr>
          <w:rFonts w:ascii="Bookman Old Style" w:hAnsi="Bookman Old Style"/>
          <w:szCs w:val="24"/>
        </w:rPr>
        <w:t xml:space="preserve"> college or university.</w:t>
      </w:r>
    </w:p>
    <w:p w:rsidR="00356BB9" w:rsidRPr="00E01B16" w:rsidRDefault="00356BB9" w:rsidP="008B0E86">
      <w:pPr>
        <w:rPr>
          <w:szCs w:val="24"/>
        </w:rPr>
      </w:pPr>
    </w:p>
    <w:p w:rsidR="00356BB9" w:rsidRPr="00E01B16" w:rsidRDefault="00356BB9" w:rsidP="008B0E86">
      <w:pPr>
        <w:rPr>
          <w:iCs/>
          <w:szCs w:val="24"/>
        </w:rPr>
      </w:pPr>
      <w:r w:rsidRPr="00E01B16">
        <w:rPr>
          <w:iCs/>
          <w:szCs w:val="24"/>
        </w:rPr>
        <w:t>Relationship to Text:</w:t>
      </w:r>
    </w:p>
    <w:p w:rsidR="00356BB9" w:rsidRPr="00E01B16" w:rsidRDefault="00356BB9" w:rsidP="008B0E86">
      <w:pPr>
        <w:pStyle w:val="BodyTextIndent"/>
        <w:rPr>
          <w:rFonts w:ascii="Bookman Old Style" w:hAnsi="Bookman Old Style"/>
          <w:szCs w:val="24"/>
        </w:rPr>
      </w:pPr>
      <w:r w:rsidRPr="00E01B16">
        <w:rPr>
          <w:rFonts w:ascii="Bookman Old Style" w:hAnsi="Bookman Old Style"/>
          <w:szCs w:val="24"/>
        </w:rPr>
        <w:t xml:space="preserve">Defining the Organization’s Mission – </w:t>
      </w:r>
      <w:r>
        <w:rPr>
          <w:rFonts w:ascii="Bookman Old Style" w:hAnsi="Bookman Old Style"/>
          <w:szCs w:val="24"/>
        </w:rPr>
        <w:t>Learning Objective 4</w:t>
      </w:r>
    </w:p>
    <w:p w:rsidR="00356BB9" w:rsidRPr="00E01B16" w:rsidRDefault="00356BB9" w:rsidP="008B0E86">
      <w:pPr>
        <w:rPr>
          <w:szCs w:val="24"/>
        </w:rPr>
      </w:pPr>
    </w:p>
    <w:p w:rsidR="00356BB9" w:rsidRPr="00E01B16" w:rsidRDefault="00356BB9" w:rsidP="008B0E86">
      <w:pPr>
        <w:rPr>
          <w:iCs/>
          <w:szCs w:val="24"/>
        </w:rPr>
      </w:pPr>
      <w:r w:rsidRPr="00E01B16">
        <w:rPr>
          <w:iCs/>
          <w:szCs w:val="24"/>
        </w:rPr>
        <w:t>Estimated Class Time:</w:t>
      </w:r>
    </w:p>
    <w:p w:rsidR="00356BB9" w:rsidRPr="00E01B16" w:rsidRDefault="00356BB9" w:rsidP="008B0E86">
      <w:pPr>
        <w:ind w:left="720"/>
        <w:rPr>
          <w:szCs w:val="24"/>
        </w:rPr>
      </w:pPr>
      <w:r w:rsidRPr="00E01B16">
        <w:rPr>
          <w:szCs w:val="24"/>
        </w:rPr>
        <w:t>Approximately 10–15 minutes</w:t>
      </w:r>
    </w:p>
    <w:p w:rsidR="00356BB9" w:rsidRPr="00E01B16" w:rsidRDefault="00356BB9" w:rsidP="008B0E86">
      <w:pPr>
        <w:rPr>
          <w:szCs w:val="24"/>
        </w:rPr>
      </w:pPr>
    </w:p>
    <w:p w:rsidR="00356BB9" w:rsidRPr="00E01B16" w:rsidRDefault="00356BB9" w:rsidP="008B0E86">
      <w:pPr>
        <w:rPr>
          <w:iCs/>
          <w:szCs w:val="24"/>
        </w:rPr>
      </w:pPr>
      <w:r w:rsidRPr="00E01B16">
        <w:rPr>
          <w:iCs/>
          <w:szCs w:val="24"/>
        </w:rPr>
        <w:t>Preparation/Materials:</w:t>
      </w:r>
    </w:p>
    <w:p w:rsidR="00356BB9" w:rsidRPr="00E01B16" w:rsidRDefault="00356BB9" w:rsidP="008B0E86">
      <w:pPr>
        <w:pStyle w:val="BodyTextIndent"/>
        <w:rPr>
          <w:rFonts w:ascii="Bookman Old Style" w:hAnsi="Bookman Old Style"/>
          <w:szCs w:val="24"/>
        </w:rPr>
      </w:pPr>
      <w:r w:rsidRPr="00E01B16">
        <w:rPr>
          <w:rFonts w:ascii="Bookman Old Style" w:hAnsi="Bookman Old Style"/>
          <w:szCs w:val="24"/>
        </w:rPr>
        <w:t xml:space="preserve">You may want to look up the mission statement of your college or university and either prepare to show it via </w:t>
      </w:r>
      <w:r>
        <w:rPr>
          <w:rFonts w:ascii="Bookman Old Style" w:hAnsi="Bookman Old Style"/>
          <w:szCs w:val="24"/>
        </w:rPr>
        <w:t>w</w:t>
      </w:r>
      <w:r w:rsidRPr="00E01B16">
        <w:rPr>
          <w:rFonts w:ascii="Bookman Old Style" w:hAnsi="Bookman Old Style"/>
          <w:szCs w:val="24"/>
        </w:rPr>
        <w:t>eb projection or make copies for each of your students.</w:t>
      </w:r>
    </w:p>
    <w:p w:rsidR="00356BB9" w:rsidRPr="00E01B16" w:rsidRDefault="00356BB9" w:rsidP="008B0E86">
      <w:pPr>
        <w:rPr>
          <w:szCs w:val="24"/>
        </w:rPr>
      </w:pPr>
    </w:p>
    <w:p w:rsidR="00356BB9" w:rsidRPr="00E01B16" w:rsidRDefault="00356BB9" w:rsidP="008B0E86">
      <w:pPr>
        <w:rPr>
          <w:iCs/>
          <w:szCs w:val="24"/>
        </w:rPr>
      </w:pPr>
      <w:r w:rsidRPr="00E01B16">
        <w:rPr>
          <w:iCs/>
          <w:szCs w:val="24"/>
        </w:rPr>
        <w:t>Exercise:</w:t>
      </w:r>
    </w:p>
    <w:p w:rsidR="00356BB9" w:rsidRPr="00E01B16" w:rsidRDefault="00356BB9" w:rsidP="008B0E86">
      <w:pPr>
        <w:ind w:left="720"/>
        <w:rPr>
          <w:szCs w:val="24"/>
        </w:rPr>
      </w:pPr>
      <w:r w:rsidRPr="00E01B16">
        <w:rPr>
          <w:szCs w:val="24"/>
        </w:rPr>
        <w:t xml:space="preserve">Divide your class into groups of three to five students. Direct each group to develop the mission statement that they believe </w:t>
      </w:r>
      <w:proofErr w:type="gramStart"/>
      <w:r w:rsidRPr="00E01B16">
        <w:rPr>
          <w:szCs w:val="24"/>
        </w:rPr>
        <w:t>best</w:t>
      </w:r>
      <w:proofErr w:type="gramEnd"/>
      <w:r w:rsidRPr="00E01B16">
        <w:rPr>
          <w:szCs w:val="24"/>
        </w:rPr>
        <w:t xml:space="preserve"> fits the college or university. Encourage them to base their mission statements on the values and vision that they perceive from a student perspective. (This should not take more than five minutes.) Ask each group to write their statement on the board.</w:t>
      </w:r>
    </w:p>
    <w:p w:rsidR="00356BB9" w:rsidRPr="00E01B16" w:rsidRDefault="00356BB9" w:rsidP="008B0E86">
      <w:pPr>
        <w:ind w:left="720"/>
        <w:rPr>
          <w:szCs w:val="24"/>
        </w:rPr>
      </w:pPr>
    </w:p>
    <w:p w:rsidR="00356BB9" w:rsidRPr="00E01B16" w:rsidRDefault="00356BB9" w:rsidP="008B0E86">
      <w:pPr>
        <w:ind w:left="720"/>
        <w:rPr>
          <w:szCs w:val="24"/>
        </w:rPr>
      </w:pPr>
      <w:r w:rsidRPr="00E01B16">
        <w:rPr>
          <w:szCs w:val="24"/>
        </w:rPr>
        <w:t xml:space="preserve">When the groups have finished, read each of the statements aloud. Ask your class to compare and contrast. How are the statements similar and different? Could key elements of the best statements be combined to create an even better statement? </w:t>
      </w:r>
    </w:p>
    <w:p w:rsidR="00356BB9" w:rsidRPr="00E01B16" w:rsidRDefault="00356BB9" w:rsidP="008B0E86">
      <w:pPr>
        <w:ind w:left="720"/>
        <w:rPr>
          <w:szCs w:val="24"/>
        </w:rPr>
      </w:pPr>
    </w:p>
    <w:p w:rsidR="00356BB9" w:rsidRPr="00E01B16" w:rsidRDefault="00356BB9" w:rsidP="008B0E86">
      <w:pPr>
        <w:ind w:left="720"/>
        <w:rPr>
          <w:szCs w:val="24"/>
        </w:rPr>
      </w:pPr>
      <w:r w:rsidRPr="00E01B16">
        <w:rPr>
          <w:szCs w:val="24"/>
        </w:rPr>
        <w:t>Share the actual mission of the college or university with your students. How does it compare with the mission that your students developed? What are the key differences? How do they account for these? Do they believe that the mission of the college or university should change? Why or why not?</w:t>
      </w:r>
    </w:p>
    <w:p w:rsidR="00356BB9" w:rsidRPr="00E01B16" w:rsidRDefault="00356BB9" w:rsidP="008B0E86">
      <w:pPr>
        <w:rPr>
          <w:b/>
          <w:szCs w:val="24"/>
        </w:rPr>
      </w:pPr>
    </w:p>
    <w:p w:rsidR="00356BB9" w:rsidRPr="00E01B16" w:rsidRDefault="00356BB9" w:rsidP="008B0E86">
      <w:pPr>
        <w:rPr>
          <w:b/>
          <w:szCs w:val="24"/>
        </w:rPr>
      </w:pPr>
      <w:r w:rsidRPr="00E01B16">
        <w:rPr>
          <w:b/>
          <w:szCs w:val="24"/>
        </w:rPr>
        <w:t>3 – Mission Statement (Personal Perspective)</w:t>
      </w:r>
    </w:p>
    <w:p w:rsidR="00356BB9" w:rsidRDefault="00356BB9" w:rsidP="008B0E86">
      <w:pPr>
        <w:rPr>
          <w:szCs w:val="24"/>
        </w:rPr>
      </w:pPr>
    </w:p>
    <w:p w:rsidR="00356BB9" w:rsidRDefault="00356BB9" w:rsidP="008B0E86">
      <w:pPr>
        <w:rPr>
          <w:szCs w:val="24"/>
        </w:rPr>
      </w:pPr>
      <w:r>
        <w:rPr>
          <w:szCs w:val="24"/>
        </w:rPr>
        <w:t>Learning Objective: 4</w:t>
      </w:r>
    </w:p>
    <w:p w:rsidR="00356BB9" w:rsidRPr="00E01B16" w:rsidRDefault="00356BB9" w:rsidP="008B0E86">
      <w:pPr>
        <w:rPr>
          <w:szCs w:val="24"/>
        </w:rPr>
      </w:pPr>
    </w:p>
    <w:p w:rsidR="00356BB9" w:rsidRPr="00E01B16" w:rsidRDefault="00356BB9" w:rsidP="008B0E86">
      <w:pPr>
        <w:rPr>
          <w:iCs/>
          <w:szCs w:val="24"/>
        </w:rPr>
      </w:pPr>
      <w:r w:rsidRPr="00E01B16">
        <w:rPr>
          <w:iCs/>
          <w:szCs w:val="24"/>
        </w:rPr>
        <w:t>Purpose:</w:t>
      </w:r>
    </w:p>
    <w:p w:rsidR="00356BB9" w:rsidRPr="00E01B16" w:rsidRDefault="00356BB9" w:rsidP="008B0E86">
      <w:pPr>
        <w:ind w:left="720"/>
        <w:rPr>
          <w:szCs w:val="24"/>
        </w:rPr>
      </w:pPr>
      <w:proofErr w:type="gramStart"/>
      <w:r w:rsidRPr="00E01B16">
        <w:rPr>
          <w:szCs w:val="24"/>
        </w:rPr>
        <w:t>To give students a personal perspective on mission statements.</w:t>
      </w:r>
      <w:proofErr w:type="gramEnd"/>
    </w:p>
    <w:p w:rsidR="00356BB9" w:rsidRPr="00E01B16" w:rsidRDefault="00356BB9" w:rsidP="008B0E86">
      <w:pPr>
        <w:rPr>
          <w:szCs w:val="24"/>
        </w:rPr>
      </w:pPr>
    </w:p>
    <w:p w:rsidR="00356BB9" w:rsidRPr="00E01B16" w:rsidRDefault="00356BB9" w:rsidP="008B0E86">
      <w:pPr>
        <w:rPr>
          <w:iCs/>
          <w:szCs w:val="24"/>
        </w:rPr>
      </w:pPr>
      <w:r w:rsidRPr="00E01B16">
        <w:rPr>
          <w:iCs/>
          <w:szCs w:val="24"/>
        </w:rPr>
        <w:t>Background:</w:t>
      </w:r>
    </w:p>
    <w:p w:rsidR="00356BB9" w:rsidRPr="00E01B16" w:rsidRDefault="00356BB9" w:rsidP="008B0E86">
      <w:pPr>
        <w:pStyle w:val="BodyTextIndent"/>
        <w:rPr>
          <w:rFonts w:ascii="Bookman Old Style" w:hAnsi="Bookman Old Style"/>
          <w:szCs w:val="24"/>
        </w:rPr>
      </w:pPr>
      <w:r w:rsidRPr="00E01B16">
        <w:rPr>
          <w:rFonts w:ascii="Bookman Old Style" w:hAnsi="Bookman Old Style"/>
          <w:szCs w:val="24"/>
        </w:rPr>
        <w:t xml:space="preserve">This exercise is designed to explore and articulate their personal “mission statements.” Typically, it is both interesting and inspiring and leads to a discussion of ethics, personal values, and locus of control. </w:t>
      </w:r>
    </w:p>
    <w:p w:rsidR="00356BB9" w:rsidRPr="00E01B16" w:rsidRDefault="00356BB9" w:rsidP="008B0E86">
      <w:pPr>
        <w:rPr>
          <w:szCs w:val="24"/>
        </w:rPr>
      </w:pPr>
    </w:p>
    <w:p w:rsidR="00356BB9" w:rsidRPr="00E01B16" w:rsidRDefault="00356BB9" w:rsidP="008B0E86">
      <w:pPr>
        <w:rPr>
          <w:iCs/>
          <w:szCs w:val="24"/>
        </w:rPr>
      </w:pPr>
      <w:r w:rsidRPr="00E01B16">
        <w:rPr>
          <w:iCs/>
          <w:szCs w:val="24"/>
        </w:rPr>
        <w:t>Relationship to Text:</w:t>
      </w:r>
    </w:p>
    <w:p w:rsidR="00356BB9" w:rsidRPr="00E01B16" w:rsidRDefault="00356BB9" w:rsidP="008B0E86">
      <w:pPr>
        <w:pStyle w:val="BodyTextIndent"/>
        <w:rPr>
          <w:rFonts w:ascii="Bookman Old Style" w:hAnsi="Bookman Old Style"/>
          <w:szCs w:val="24"/>
        </w:rPr>
      </w:pPr>
      <w:r w:rsidRPr="00E01B16">
        <w:rPr>
          <w:rFonts w:ascii="Bookman Old Style" w:hAnsi="Bookman Old Style"/>
          <w:szCs w:val="24"/>
        </w:rPr>
        <w:t>Defining the Organization’s Mission –</w:t>
      </w:r>
      <w:r w:rsidRPr="006E16FE">
        <w:rPr>
          <w:rFonts w:ascii="Bookman Old Style" w:hAnsi="Bookman Old Style"/>
          <w:szCs w:val="24"/>
        </w:rPr>
        <w:t xml:space="preserve"> </w:t>
      </w:r>
      <w:r>
        <w:rPr>
          <w:rFonts w:ascii="Bookman Old Style" w:hAnsi="Bookman Old Style"/>
          <w:szCs w:val="24"/>
        </w:rPr>
        <w:t>Learning Objective 4</w:t>
      </w:r>
    </w:p>
    <w:p w:rsidR="00356BB9" w:rsidRPr="00E01B16" w:rsidRDefault="00356BB9" w:rsidP="008B0E86">
      <w:pPr>
        <w:rPr>
          <w:szCs w:val="24"/>
        </w:rPr>
      </w:pPr>
    </w:p>
    <w:p w:rsidR="00356BB9" w:rsidRPr="00E01B16" w:rsidRDefault="00356BB9" w:rsidP="008B0E86">
      <w:pPr>
        <w:rPr>
          <w:iCs/>
          <w:szCs w:val="24"/>
        </w:rPr>
      </w:pPr>
      <w:r w:rsidRPr="00E01B16">
        <w:rPr>
          <w:iCs/>
          <w:szCs w:val="24"/>
        </w:rPr>
        <w:t>Estimated Class Time:</w:t>
      </w:r>
    </w:p>
    <w:p w:rsidR="00356BB9" w:rsidRPr="00E01B16" w:rsidRDefault="00356BB9" w:rsidP="008B0E86">
      <w:pPr>
        <w:ind w:left="720"/>
        <w:rPr>
          <w:szCs w:val="24"/>
        </w:rPr>
      </w:pPr>
      <w:r w:rsidRPr="00E01B16">
        <w:rPr>
          <w:szCs w:val="24"/>
        </w:rPr>
        <w:t>Approximately 10 minutes</w:t>
      </w:r>
    </w:p>
    <w:p w:rsidR="00356BB9" w:rsidRPr="00E01B16" w:rsidRDefault="00356BB9" w:rsidP="008B0E86">
      <w:pPr>
        <w:rPr>
          <w:szCs w:val="24"/>
        </w:rPr>
      </w:pPr>
    </w:p>
    <w:p w:rsidR="00356BB9" w:rsidRPr="00E01B16" w:rsidRDefault="00356BB9" w:rsidP="008B0E86">
      <w:pPr>
        <w:rPr>
          <w:iCs/>
          <w:szCs w:val="24"/>
        </w:rPr>
      </w:pPr>
      <w:r w:rsidRPr="00E01B16">
        <w:rPr>
          <w:iCs/>
          <w:szCs w:val="24"/>
        </w:rPr>
        <w:t>Preparation/Materials:</w:t>
      </w:r>
    </w:p>
    <w:p w:rsidR="00356BB9" w:rsidRPr="00E01B16" w:rsidRDefault="00356BB9" w:rsidP="008B0E86">
      <w:pPr>
        <w:pStyle w:val="BodyTextIndent"/>
        <w:rPr>
          <w:rFonts w:ascii="Bookman Old Style" w:hAnsi="Bookman Old Style"/>
          <w:szCs w:val="24"/>
        </w:rPr>
      </w:pPr>
      <w:r w:rsidRPr="00E01B16">
        <w:rPr>
          <w:rFonts w:ascii="Bookman Old Style" w:hAnsi="Bookman Old Style"/>
          <w:szCs w:val="24"/>
        </w:rPr>
        <w:t>Paper and pen/pencil</w:t>
      </w:r>
    </w:p>
    <w:p w:rsidR="00356BB9" w:rsidRPr="00E01B16" w:rsidRDefault="00356BB9" w:rsidP="008B0E86">
      <w:pPr>
        <w:rPr>
          <w:szCs w:val="24"/>
        </w:rPr>
      </w:pPr>
    </w:p>
    <w:p w:rsidR="00356BB9" w:rsidRPr="00E01B16" w:rsidRDefault="00356BB9" w:rsidP="008B0E86">
      <w:pPr>
        <w:rPr>
          <w:iCs/>
          <w:szCs w:val="24"/>
        </w:rPr>
      </w:pPr>
      <w:r w:rsidRPr="00E01B16">
        <w:rPr>
          <w:iCs/>
          <w:szCs w:val="24"/>
        </w:rPr>
        <w:t>Exercise:</w:t>
      </w:r>
    </w:p>
    <w:p w:rsidR="00356BB9" w:rsidRPr="00E01B16" w:rsidRDefault="00356BB9" w:rsidP="008B0E86">
      <w:pPr>
        <w:pStyle w:val="BodyTextIndent"/>
        <w:rPr>
          <w:rFonts w:ascii="Bookman Old Style" w:hAnsi="Bookman Old Style"/>
          <w:szCs w:val="24"/>
        </w:rPr>
      </w:pPr>
      <w:r w:rsidRPr="00E01B16">
        <w:rPr>
          <w:rFonts w:ascii="Bookman Old Style" w:hAnsi="Bookman Old Style"/>
          <w:szCs w:val="24"/>
        </w:rPr>
        <w:t xml:space="preserve">Ask each student to spend a few moments writing a personal mission statement for his or her life. Try to smile at the groans and resist the temptation to give too much further direction. After about five minutes, ask for volunteers to share their statements. If no one volunteers, call on people who are articulate in class. The results can be staggering. This type of discussion typically is spontaneous. But if not, ask students to identify similarities and differences in their statements, especially across gender, age, and nationality/ethnicity. What do their statements say about ethics, values, and locus of control? How do their personal missions influence their actions and decisions on a day-to-day basis? You </w:t>
      </w:r>
      <w:r w:rsidRPr="00E01B16">
        <w:rPr>
          <w:rFonts w:ascii="Bookman Old Style" w:hAnsi="Bookman Old Style"/>
          <w:szCs w:val="24"/>
        </w:rPr>
        <w:lastRenderedPageBreak/>
        <w:t xml:space="preserve">may want to close by calling their attention to the obvious parallels between personal and organizational missions. </w:t>
      </w:r>
    </w:p>
    <w:p w:rsidR="00356BB9" w:rsidRPr="00E01B16" w:rsidRDefault="00356BB9" w:rsidP="008B0E86">
      <w:pPr>
        <w:rPr>
          <w:szCs w:val="24"/>
        </w:rPr>
      </w:pPr>
    </w:p>
    <w:p w:rsidR="00356BB9" w:rsidRDefault="00356BB9" w:rsidP="008B0E86">
      <w:pPr>
        <w:rPr>
          <w:b/>
          <w:szCs w:val="24"/>
        </w:rPr>
      </w:pPr>
      <w:r w:rsidRPr="00E01B16">
        <w:rPr>
          <w:b/>
          <w:szCs w:val="24"/>
        </w:rPr>
        <w:t>4 – SWOT Analysis</w:t>
      </w:r>
    </w:p>
    <w:p w:rsidR="00356BB9" w:rsidRPr="00E01B16" w:rsidRDefault="00356BB9" w:rsidP="008B0E86">
      <w:pPr>
        <w:rPr>
          <w:b/>
          <w:szCs w:val="24"/>
        </w:rPr>
      </w:pPr>
    </w:p>
    <w:p w:rsidR="00356BB9" w:rsidRDefault="00356BB9" w:rsidP="008B0E86">
      <w:pPr>
        <w:rPr>
          <w:szCs w:val="24"/>
        </w:rPr>
      </w:pPr>
      <w:r>
        <w:rPr>
          <w:szCs w:val="24"/>
        </w:rPr>
        <w:t>Learning Objective: 4</w:t>
      </w:r>
    </w:p>
    <w:p w:rsidR="00356BB9" w:rsidRPr="00E01B16" w:rsidRDefault="00356BB9" w:rsidP="008B0E86">
      <w:pPr>
        <w:rPr>
          <w:szCs w:val="24"/>
        </w:rPr>
      </w:pPr>
    </w:p>
    <w:p w:rsidR="00356BB9" w:rsidRPr="00E01B16" w:rsidRDefault="00356BB9" w:rsidP="008B0E86">
      <w:pPr>
        <w:rPr>
          <w:iCs/>
          <w:szCs w:val="24"/>
        </w:rPr>
      </w:pPr>
      <w:r w:rsidRPr="00E01B16">
        <w:rPr>
          <w:iCs/>
          <w:szCs w:val="24"/>
        </w:rPr>
        <w:t>Purpose:</w:t>
      </w:r>
    </w:p>
    <w:p w:rsidR="00356BB9" w:rsidRPr="00E01B16" w:rsidRDefault="00356BB9" w:rsidP="008B0E86">
      <w:pPr>
        <w:ind w:left="720"/>
        <w:rPr>
          <w:szCs w:val="24"/>
        </w:rPr>
      </w:pPr>
      <w:proofErr w:type="gramStart"/>
      <w:r w:rsidRPr="00E01B16">
        <w:rPr>
          <w:szCs w:val="24"/>
        </w:rPr>
        <w:t>To give your students hands-on experience with a SWOT analysis.</w:t>
      </w:r>
      <w:proofErr w:type="gramEnd"/>
    </w:p>
    <w:p w:rsidR="00356BB9" w:rsidRPr="00E01B16" w:rsidRDefault="00356BB9" w:rsidP="008B0E86">
      <w:pPr>
        <w:rPr>
          <w:szCs w:val="24"/>
        </w:rPr>
      </w:pPr>
    </w:p>
    <w:p w:rsidR="00356BB9" w:rsidRPr="00E01B16" w:rsidRDefault="00356BB9" w:rsidP="008B0E86">
      <w:pPr>
        <w:rPr>
          <w:iCs/>
          <w:szCs w:val="24"/>
        </w:rPr>
      </w:pPr>
      <w:r w:rsidRPr="00E01B16">
        <w:rPr>
          <w:iCs/>
          <w:szCs w:val="24"/>
        </w:rPr>
        <w:t>Background:</w:t>
      </w:r>
    </w:p>
    <w:p w:rsidR="00356BB9" w:rsidRPr="00E01B16" w:rsidRDefault="00356BB9" w:rsidP="008B0E86">
      <w:pPr>
        <w:pStyle w:val="BodyTextIndent"/>
        <w:rPr>
          <w:rFonts w:ascii="Bookman Old Style" w:hAnsi="Bookman Old Style"/>
          <w:szCs w:val="24"/>
        </w:rPr>
      </w:pPr>
      <w:r w:rsidRPr="00E01B16">
        <w:rPr>
          <w:rFonts w:ascii="Bookman Old Style" w:hAnsi="Bookman Old Style"/>
          <w:szCs w:val="24"/>
        </w:rPr>
        <w:t>Most students quickly understand the concept of the SWOT analysis (strengths, weaknesses, opportunities, and threats), but when it comes to actual implementation, they find themselves confused about the specific meaning of the various categories. This exercise is designed to give them practice executing an actual SWOT analysis so that you can identify and clarify any areas that remain murky.</w:t>
      </w:r>
    </w:p>
    <w:p w:rsidR="00356BB9" w:rsidRPr="00E01B16" w:rsidRDefault="00356BB9" w:rsidP="008B0E86">
      <w:pPr>
        <w:rPr>
          <w:szCs w:val="24"/>
        </w:rPr>
      </w:pPr>
    </w:p>
    <w:p w:rsidR="00356BB9" w:rsidRPr="00E01B16" w:rsidRDefault="00356BB9" w:rsidP="008B0E86">
      <w:pPr>
        <w:rPr>
          <w:iCs/>
          <w:szCs w:val="24"/>
        </w:rPr>
      </w:pPr>
      <w:r w:rsidRPr="00E01B16">
        <w:rPr>
          <w:iCs/>
          <w:szCs w:val="24"/>
        </w:rPr>
        <w:t>Relationship to Text:</w:t>
      </w:r>
    </w:p>
    <w:p w:rsidR="00356BB9" w:rsidRPr="00E01B16" w:rsidRDefault="00356BB9" w:rsidP="008B0E86">
      <w:pPr>
        <w:pStyle w:val="BodyTextIndent"/>
        <w:rPr>
          <w:rFonts w:ascii="Bookman Old Style" w:hAnsi="Bookman Old Style"/>
          <w:szCs w:val="24"/>
        </w:rPr>
      </w:pPr>
      <w:r w:rsidRPr="00E01B16">
        <w:rPr>
          <w:rFonts w:ascii="Bookman Old Style" w:hAnsi="Bookman Old Style"/>
          <w:szCs w:val="24"/>
        </w:rPr>
        <w:t xml:space="preserve">Assessing Your Competitive Position – </w:t>
      </w:r>
      <w:r>
        <w:rPr>
          <w:rFonts w:ascii="Bookman Old Style" w:hAnsi="Bookman Old Style"/>
          <w:szCs w:val="24"/>
        </w:rPr>
        <w:t>Learning Objective 4</w:t>
      </w:r>
      <w:r w:rsidRPr="00E01B16">
        <w:rPr>
          <w:rFonts w:ascii="Bookman Old Style" w:hAnsi="Bookman Old Style"/>
          <w:szCs w:val="24"/>
        </w:rPr>
        <w:t xml:space="preserve"> </w:t>
      </w:r>
    </w:p>
    <w:p w:rsidR="00356BB9" w:rsidRPr="00E01B16" w:rsidRDefault="00356BB9" w:rsidP="008B0E86">
      <w:pPr>
        <w:rPr>
          <w:szCs w:val="24"/>
        </w:rPr>
      </w:pPr>
    </w:p>
    <w:p w:rsidR="00356BB9" w:rsidRPr="00E01B16" w:rsidRDefault="00356BB9" w:rsidP="008B0E86">
      <w:pPr>
        <w:rPr>
          <w:iCs/>
          <w:szCs w:val="24"/>
        </w:rPr>
      </w:pPr>
      <w:r w:rsidRPr="00E01B16">
        <w:rPr>
          <w:iCs/>
          <w:szCs w:val="24"/>
        </w:rPr>
        <w:t>Estimated Class Time:</w:t>
      </w:r>
    </w:p>
    <w:p w:rsidR="00356BB9" w:rsidRPr="00E01B16" w:rsidRDefault="00356BB9" w:rsidP="008B0E86">
      <w:pPr>
        <w:ind w:left="720"/>
        <w:rPr>
          <w:szCs w:val="24"/>
        </w:rPr>
      </w:pPr>
      <w:r w:rsidRPr="00E01B16">
        <w:rPr>
          <w:szCs w:val="24"/>
        </w:rPr>
        <w:t>Approximately 20 minutes</w:t>
      </w:r>
    </w:p>
    <w:p w:rsidR="00356BB9" w:rsidRPr="00E01B16" w:rsidRDefault="00356BB9" w:rsidP="008B0E86">
      <w:pPr>
        <w:rPr>
          <w:szCs w:val="24"/>
        </w:rPr>
      </w:pPr>
    </w:p>
    <w:p w:rsidR="00356BB9" w:rsidRPr="00E01B16" w:rsidRDefault="00356BB9" w:rsidP="008B0E86">
      <w:pPr>
        <w:rPr>
          <w:iCs/>
          <w:szCs w:val="24"/>
        </w:rPr>
      </w:pPr>
      <w:r w:rsidRPr="00E01B16">
        <w:rPr>
          <w:iCs/>
          <w:szCs w:val="24"/>
        </w:rPr>
        <w:t>Preparation/Materials:</w:t>
      </w:r>
    </w:p>
    <w:p w:rsidR="00356BB9" w:rsidRPr="00E01B16" w:rsidRDefault="00356BB9" w:rsidP="008B0E86">
      <w:pPr>
        <w:ind w:left="720"/>
        <w:rPr>
          <w:szCs w:val="24"/>
        </w:rPr>
      </w:pPr>
      <w:r w:rsidRPr="00E01B16">
        <w:rPr>
          <w:szCs w:val="24"/>
        </w:rPr>
        <w:t>None needed</w:t>
      </w:r>
    </w:p>
    <w:p w:rsidR="00356BB9" w:rsidRPr="00E01B16" w:rsidRDefault="00356BB9" w:rsidP="008B0E86">
      <w:pPr>
        <w:rPr>
          <w:szCs w:val="24"/>
        </w:rPr>
      </w:pPr>
    </w:p>
    <w:p w:rsidR="00356BB9" w:rsidRPr="00E01B16" w:rsidRDefault="00356BB9" w:rsidP="008B0E86">
      <w:pPr>
        <w:rPr>
          <w:iCs/>
          <w:szCs w:val="24"/>
        </w:rPr>
      </w:pPr>
      <w:r w:rsidRPr="00E01B16">
        <w:rPr>
          <w:iCs/>
          <w:szCs w:val="24"/>
        </w:rPr>
        <w:t>Exercise:</w:t>
      </w:r>
    </w:p>
    <w:p w:rsidR="00356BB9" w:rsidRPr="00E01B16" w:rsidRDefault="00356BB9" w:rsidP="008B0E86">
      <w:pPr>
        <w:ind w:left="720"/>
        <w:rPr>
          <w:szCs w:val="24"/>
        </w:rPr>
      </w:pPr>
      <w:r w:rsidRPr="00E01B16">
        <w:rPr>
          <w:szCs w:val="24"/>
        </w:rPr>
        <w:t xml:space="preserve">Review with your class as a whole the difference between strengths and opportunities, weakness and threats. Emphasize that strengths and weaknesses usually are controllable by management, whereas opportunities and threats generally stem from the outside environment. </w:t>
      </w:r>
    </w:p>
    <w:p w:rsidR="00356BB9" w:rsidRPr="00E01B16" w:rsidRDefault="00356BB9" w:rsidP="008B0E86">
      <w:pPr>
        <w:ind w:left="720"/>
        <w:rPr>
          <w:szCs w:val="24"/>
        </w:rPr>
      </w:pPr>
    </w:p>
    <w:p w:rsidR="00356BB9" w:rsidRPr="00E01B16" w:rsidRDefault="00356BB9" w:rsidP="008B0E86">
      <w:pPr>
        <w:ind w:left="720"/>
        <w:rPr>
          <w:szCs w:val="24"/>
        </w:rPr>
      </w:pPr>
      <w:r w:rsidRPr="00E01B16">
        <w:rPr>
          <w:szCs w:val="24"/>
        </w:rPr>
        <w:t xml:space="preserve">Divide your class into groups of three to five students. Direct each group to develop a SWOT analysis of your college or university. After five to ten minutes, reconvene and create a class SWOT analysis on the board, taking input from the groups (because there likely will be many similarities, it probably does not make sense to ask each group to report individually). </w:t>
      </w:r>
    </w:p>
    <w:p w:rsidR="00356BB9" w:rsidRPr="00E01B16" w:rsidRDefault="00356BB9" w:rsidP="008B0E86">
      <w:pPr>
        <w:ind w:left="720"/>
        <w:rPr>
          <w:szCs w:val="24"/>
        </w:rPr>
      </w:pPr>
    </w:p>
    <w:p w:rsidR="00356BB9" w:rsidRPr="00E01B16" w:rsidRDefault="00356BB9" w:rsidP="008B0E86">
      <w:pPr>
        <w:ind w:left="720"/>
        <w:rPr>
          <w:szCs w:val="24"/>
        </w:rPr>
      </w:pPr>
      <w:r w:rsidRPr="00E01B16">
        <w:rPr>
          <w:szCs w:val="24"/>
        </w:rPr>
        <w:t>When your class SWOT is complete, ask your students to identify the strategies that the analysis suggests. How could the college or university leverage its strengths to capitalize on its opportunities? How could it mitigate threats by bolstering weaknesses?</w:t>
      </w:r>
    </w:p>
    <w:p w:rsidR="00356BB9" w:rsidRPr="00E01B16" w:rsidRDefault="00356BB9" w:rsidP="008B0E86">
      <w:pPr>
        <w:rPr>
          <w:b/>
          <w:szCs w:val="24"/>
        </w:rPr>
      </w:pPr>
      <w:r w:rsidRPr="00E01B16">
        <w:rPr>
          <w:szCs w:val="24"/>
        </w:rPr>
        <w:lastRenderedPageBreak/>
        <w:br/>
      </w:r>
      <w:r w:rsidRPr="00E01B16">
        <w:rPr>
          <w:b/>
          <w:szCs w:val="24"/>
        </w:rPr>
        <w:t>5 – Corporate Culture</w:t>
      </w:r>
    </w:p>
    <w:p w:rsidR="00356BB9" w:rsidRPr="00E01B16" w:rsidRDefault="00356BB9" w:rsidP="008B0E86">
      <w:pPr>
        <w:rPr>
          <w:szCs w:val="24"/>
        </w:rPr>
      </w:pPr>
    </w:p>
    <w:p w:rsidR="00356BB9" w:rsidRDefault="00356BB9" w:rsidP="008B0E86">
      <w:pPr>
        <w:rPr>
          <w:iCs/>
          <w:szCs w:val="24"/>
        </w:rPr>
      </w:pPr>
      <w:r>
        <w:rPr>
          <w:iCs/>
          <w:szCs w:val="24"/>
        </w:rPr>
        <w:t>Learning Objective: 7</w:t>
      </w:r>
    </w:p>
    <w:p w:rsidR="00356BB9" w:rsidRDefault="00356BB9" w:rsidP="008B0E86">
      <w:pPr>
        <w:rPr>
          <w:iCs/>
          <w:szCs w:val="24"/>
        </w:rPr>
      </w:pPr>
    </w:p>
    <w:p w:rsidR="00356BB9" w:rsidRPr="00E01B16" w:rsidRDefault="00356BB9" w:rsidP="008B0E86">
      <w:pPr>
        <w:rPr>
          <w:iCs/>
          <w:szCs w:val="24"/>
        </w:rPr>
      </w:pPr>
      <w:r w:rsidRPr="00E01B16">
        <w:rPr>
          <w:iCs/>
          <w:szCs w:val="24"/>
        </w:rPr>
        <w:t>Purpose:</w:t>
      </w:r>
    </w:p>
    <w:p w:rsidR="00356BB9" w:rsidRPr="00E01B16" w:rsidRDefault="00356BB9" w:rsidP="008B0E86">
      <w:pPr>
        <w:ind w:left="720"/>
        <w:rPr>
          <w:szCs w:val="24"/>
        </w:rPr>
      </w:pPr>
      <w:r w:rsidRPr="00E01B16">
        <w:rPr>
          <w:szCs w:val="24"/>
        </w:rPr>
        <w:t xml:space="preserve">To reveal to your students the multiple dimensions of corporate culture. </w:t>
      </w:r>
    </w:p>
    <w:p w:rsidR="00356BB9" w:rsidRPr="00E01B16" w:rsidRDefault="00356BB9" w:rsidP="008B0E86">
      <w:pPr>
        <w:rPr>
          <w:szCs w:val="24"/>
        </w:rPr>
      </w:pPr>
    </w:p>
    <w:p w:rsidR="00356BB9" w:rsidRPr="00E01B16" w:rsidRDefault="00356BB9" w:rsidP="008B0E86">
      <w:pPr>
        <w:rPr>
          <w:iCs/>
          <w:szCs w:val="24"/>
        </w:rPr>
      </w:pPr>
      <w:r w:rsidRPr="00E01B16">
        <w:rPr>
          <w:iCs/>
          <w:szCs w:val="24"/>
        </w:rPr>
        <w:t>Background:</w:t>
      </w:r>
    </w:p>
    <w:p w:rsidR="00356BB9" w:rsidRPr="00E01B16" w:rsidRDefault="00356BB9" w:rsidP="008B0E86">
      <w:pPr>
        <w:pStyle w:val="BodyTextIndent"/>
        <w:rPr>
          <w:rFonts w:ascii="Bookman Old Style" w:hAnsi="Bookman Old Style"/>
          <w:szCs w:val="24"/>
        </w:rPr>
      </w:pPr>
      <w:r w:rsidRPr="00E01B16">
        <w:rPr>
          <w:rFonts w:ascii="Bookman Old Style" w:hAnsi="Bookman Old Style"/>
          <w:szCs w:val="24"/>
        </w:rPr>
        <w:t xml:space="preserve">Although a given organization’s corporate culture can be tough to articulate, the managerial benefits of understanding corporate culture are crystal clear. This exercise is designed to give students hands-on experience discerning the multiple dimensions of their college or university culture (it also is a lot of fun!). </w:t>
      </w:r>
    </w:p>
    <w:p w:rsidR="00356BB9" w:rsidRPr="00E01B16" w:rsidRDefault="00356BB9" w:rsidP="008B0E86">
      <w:pPr>
        <w:rPr>
          <w:szCs w:val="24"/>
        </w:rPr>
      </w:pPr>
    </w:p>
    <w:p w:rsidR="00356BB9" w:rsidRPr="00E01B16" w:rsidRDefault="00356BB9" w:rsidP="008B0E86">
      <w:pPr>
        <w:rPr>
          <w:iCs/>
          <w:szCs w:val="24"/>
        </w:rPr>
      </w:pPr>
      <w:r w:rsidRPr="00E01B16">
        <w:rPr>
          <w:iCs/>
          <w:szCs w:val="24"/>
        </w:rPr>
        <w:t>Relationship to Text:</w:t>
      </w:r>
    </w:p>
    <w:p w:rsidR="00356BB9" w:rsidRPr="00E01B16" w:rsidRDefault="00356BB9" w:rsidP="008B0E86">
      <w:pPr>
        <w:pStyle w:val="BodyTextIndent"/>
        <w:rPr>
          <w:rFonts w:ascii="Bookman Old Style" w:hAnsi="Bookman Old Style"/>
          <w:szCs w:val="24"/>
        </w:rPr>
      </w:pPr>
      <w:r w:rsidRPr="00E01B16">
        <w:rPr>
          <w:rFonts w:ascii="Bookman Old Style" w:hAnsi="Bookman Old Style"/>
          <w:szCs w:val="24"/>
        </w:rPr>
        <w:t>Corporate Culture –</w:t>
      </w:r>
      <w:r w:rsidRPr="006E16FE">
        <w:rPr>
          <w:rFonts w:ascii="Bookman Old Style" w:hAnsi="Bookman Old Style"/>
          <w:szCs w:val="24"/>
        </w:rPr>
        <w:t xml:space="preserve"> </w:t>
      </w:r>
      <w:r>
        <w:rPr>
          <w:rFonts w:ascii="Bookman Old Style" w:hAnsi="Bookman Old Style"/>
          <w:szCs w:val="24"/>
        </w:rPr>
        <w:t>Learning Objective 7</w:t>
      </w:r>
    </w:p>
    <w:p w:rsidR="00356BB9" w:rsidRPr="00E01B16" w:rsidRDefault="00356BB9" w:rsidP="008B0E86">
      <w:pPr>
        <w:rPr>
          <w:szCs w:val="24"/>
        </w:rPr>
      </w:pPr>
    </w:p>
    <w:p w:rsidR="00356BB9" w:rsidRPr="00E01B16" w:rsidRDefault="00356BB9" w:rsidP="008B0E86">
      <w:pPr>
        <w:rPr>
          <w:iCs/>
          <w:szCs w:val="24"/>
        </w:rPr>
      </w:pPr>
      <w:r w:rsidRPr="00E01B16">
        <w:rPr>
          <w:iCs/>
          <w:szCs w:val="24"/>
        </w:rPr>
        <w:t>Estimated Class Time:</w:t>
      </w:r>
    </w:p>
    <w:p w:rsidR="00356BB9" w:rsidRPr="00E01B16" w:rsidRDefault="00356BB9" w:rsidP="008B0E86">
      <w:pPr>
        <w:ind w:left="720"/>
        <w:rPr>
          <w:szCs w:val="24"/>
        </w:rPr>
      </w:pPr>
      <w:r w:rsidRPr="00E01B16">
        <w:rPr>
          <w:szCs w:val="24"/>
        </w:rPr>
        <w:t>Approximately 30 minutes</w:t>
      </w:r>
    </w:p>
    <w:p w:rsidR="00356BB9" w:rsidRPr="00E01B16" w:rsidRDefault="00356BB9" w:rsidP="008B0E86">
      <w:pPr>
        <w:rPr>
          <w:szCs w:val="24"/>
        </w:rPr>
      </w:pPr>
    </w:p>
    <w:p w:rsidR="00356BB9" w:rsidRPr="00E01B16" w:rsidRDefault="00356BB9" w:rsidP="008B0E86">
      <w:pPr>
        <w:rPr>
          <w:iCs/>
          <w:szCs w:val="24"/>
        </w:rPr>
      </w:pPr>
      <w:r w:rsidRPr="00E01B16">
        <w:rPr>
          <w:iCs/>
          <w:szCs w:val="24"/>
        </w:rPr>
        <w:t>Preparation/Materials:</w:t>
      </w:r>
    </w:p>
    <w:p w:rsidR="00356BB9" w:rsidRPr="00E01B16" w:rsidRDefault="00356BB9" w:rsidP="008B0E86">
      <w:pPr>
        <w:pStyle w:val="BodyTextIndent"/>
        <w:rPr>
          <w:rFonts w:ascii="Bookman Old Style" w:hAnsi="Bookman Old Style"/>
          <w:szCs w:val="24"/>
        </w:rPr>
      </w:pPr>
      <w:r w:rsidRPr="00E01B16">
        <w:rPr>
          <w:rFonts w:ascii="Bookman Old Style" w:hAnsi="Bookman Old Style"/>
          <w:szCs w:val="24"/>
        </w:rPr>
        <w:t>Paper and pen/pencil</w:t>
      </w:r>
    </w:p>
    <w:p w:rsidR="00356BB9" w:rsidRPr="00E01B16" w:rsidRDefault="00356BB9" w:rsidP="008B0E86">
      <w:pPr>
        <w:rPr>
          <w:szCs w:val="24"/>
        </w:rPr>
      </w:pPr>
    </w:p>
    <w:p w:rsidR="00356BB9" w:rsidRPr="00E01B16" w:rsidRDefault="00356BB9" w:rsidP="008B0E86">
      <w:pPr>
        <w:rPr>
          <w:iCs/>
          <w:szCs w:val="24"/>
        </w:rPr>
      </w:pPr>
      <w:r w:rsidRPr="00E01B16">
        <w:rPr>
          <w:iCs/>
          <w:szCs w:val="24"/>
        </w:rPr>
        <w:t>Exercise:</w:t>
      </w:r>
    </w:p>
    <w:p w:rsidR="00356BB9" w:rsidRPr="00E01B16" w:rsidRDefault="00356BB9" w:rsidP="008B0E86">
      <w:pPr>
        <w:ind w:left="720"/>
        <w:rPr>
          <w:szCs w:val="24"/>
        </w:rPr>
      </w:pPr>
      <w:r w:rsidRPr="00E01B16">
        <w:rPr>
          <w:szCs w:val="24"/>
        </w:rPr>
        <w:t>Brainstorm as a class the different facets of your college or university culture. Make sure that your students can easily define organizational culture in general, as well as the specific examples that they experience.</w:t>
      </w:r>
    </w:p>
    <w:p w:rsidR="00356BB9" w:rsidRPr="00E01B16" w:rsidRDefault="00356BB9" w:rsidP="008B0E86">
      <w:pPr>
        <w:ind w:left="720"/>
        <w:rPr>
          <w:szCs w:val="24"/>
        </w:rPr>
      </w:pPr>
    </w:p>
    <w:p w:rsidR="00356BB9" w:rsidRPr="00E01B16" w:rsidRDefault="00356BB9" w:rsidP="008B0E86">
      <w:pPr>
        <w:ind w:left="720"/>
        <w:rPr>
          <w:szCs w:val="24"/>
        </w:rPr>
      </w:pPr>
      <w:r w:rsidRPr="00E01B16">
        <w:rPr>
          <w:szCs w:val="24"/>
        </w:rPr>
        <w:t xml:space="preserve">Divide your class into groups of three to five students, and give them 20 minutes to meet the following challenge: </w:t>
      </w:r>
    </w:p>
    <w:p w:rsidR="00356BB9" w:rsidRPr="00E01B16" w:rsidRDefault="00356BB9" w:rsidP="008B0E86">
      <w:pPr>
        <w:ind w:left="720"/>
        <w:rPr>
          <w:szCs w:val="24"/>
        </w:rPr>
      </w:pPr>
    </w:p>
    <w:p w:rsidR="00356BB9" w:rsidRPr="00E01B16" w:rsidRDefault="00356BB9" w:rsidP="008B0E86">
      <w:pPr>
        <w:pStyle w:val="BodyTextIndent2"/>
        <w:ind w:left="1080" w:firstLine="0"/>
        <w:rPr>
          <w:rFonts w:ascii="Bookman Old Style" w:hAnsi="Bookman Old Style"/>
          <w:i/>
          <w:szCs w:val="24"/>
        </w:rPr>
      </w:pPr>
      <w:r w:rsidRPr="00E01B16">
        <w:rPr>
          <w:rFonts w:ascii="Bookman Old Style" w:hAnsi="Bookman Old Style"/>
          <w:i/>
          <w:szCs w:val="24"/>
        </w:rPr>
        <w:t>Leave the classroom, and find at least three people who work at the college or university in different capacities (faculty, administrators, support staff, cafeteria workers, etc.). Ask each one to briefly describe the organizational culture (values, communication, workplace environment, etc.). Each group must speak to different people.</w:t>
      </w:r>
    </w:p>
    <w:p w:rsidR="00356BB9" w:rsidRPr="00E01B16" w:rsidRDefault="00356BB9" w:rsidP="008B0E86">
      <w:pPr>
        <w:ind w:left="720"/>
        <w:rPr>
          <w:szCs w:val="24"/>
        </w:rPr>
      </w:pPr>
    </w:p>
    <w:p w:rsidR="00356BB9" w:rsidRPr="00E01B16" w:rsidRDefault="00356BB9" w:rsidP="008B0E86">
      <w:pPr>
        <w:ind w:left="720"/>
        <w:rPr>
          <w:szCs w:val="24"/>
        </w:rPr>
      </w:pPr>
      <w:r w:rsidRPr="00E01B16">
        <w:rPr>
          <w:szCs w:val="24"/>
        </w:rPr>
        <w:t xml:space="preserve">When the groups return to the classroom, ask them to report their findings, and record key points on the board. Discussion questions: Does there seem to be consistency? Do perceptions change depending on an individual’s position in the organization? How do the student perceptions of the college culture compare and </w:t>
      </w:r>
      <w:r w:rsidRPr="00E01B16">
        <w:rPr>
          <w:szCs w:val="24"/>
        </w:rPr>
        <w:lastRenderedPageBreak/>
        <w:t>contrast with the faculty/staff/administration positions? Overall, do they believe that the organizational culture is healthy? Why?</w:t>
      </w:r>
    </w:p>
    <w:p w:rsidR="00356BB9" w:rsidRPr="00E01B16" w:rsidRDefault="00356BB9" w:rsidP="008B0E86">
      <w:pPr>
        <w:ind w:left="720"/>
        <w:rPr>
          <w:szCs w:val="24"/>
        </w:rPr>
      </w:pPr>
    </w:p>
    <w:p w:rsidR="00356BB9" w:rsidRPr="00E01B16" w:rsidRDefault="00356BB9" w:rsidP="008B0E86">
      <w:pPr>
        <w:ind w:left="720"/>
        <w:rPr>
          <w:szCs w:val="24"/>
        </w:rPr>
      </w:pPr>
      <w:r w:rsidRPr="00E01B16">
        <w:rPr>
          <w:szCs w:val="24"/>
        </w:rPr>
        <w:t>Switching gears a bit, you may want to ask how the culture affects them on a day-to-day basis. Is it similar or different from their expectations when they entered the college or university? How? Why?</w:t>
      </w:r>
    </w:p>
    <w:p w:rsidR="00356BB9" w:rsidRPr="00E01B16" w:rsidRDefault="00356BB9" w:rsidP="008B0E86">
      <w:pPr>
        <w:rPr>
          <w:szCs w:val="24"/>
        </w:rPr>
      </w:pPr>
    </w:p>
    <w:p w:rsidR="00356BB9" w:rsidRPr="00E01B16" w:rsidRDefault="00356BB9" w:rsidP="008B0E86">
      <w:pPr>
        <w:rPr>
          <w:b/>
          <w:szCs w:val="24"/>
        </w:rPr>
      </w:pPr>
    </w:p>
    <w:sectPr w:rsidR="00356BB9" w:rsidRPr="00E01B16" w:rsidSect="008B0E86">
      <w:footerReference w:type="even" r:id="rId10"/>
      <w:footerReference w:type="default" r:id="rId11"/>
      <w:pgSz w:w="12240" w:h="15840"/>
      <w:pgMar w:top="1440" w:right="1800" w:bottom="1440" w:left="1800" w:header="720" w:footer="720" w:gutter="0"/>
      <w:pgNumType w:start="29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4D0B" w:rsidRDefault="00B54D0B">
      <w:r>
        <w:separator/>
      </w:r>
    </w:p>
  </w:endnote>
  <w:endnote w:type="continuationSeparator" w:id="0">
    <w:p w:rsidR="00B54D0B" w:rsidRDefault="00B54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Auralle">
    <w:altName w:val="Courier New"/>
    <w:panose1 w:val="00000000000000000000"/>
    <w:charset w:val="00"/>
    <w:family w:val="auto"/>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Futura">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Lucida Grande">
    <w:altName w:val="Courier New"/>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D0B" w:rsidRDefault="00B54D0B" w:rsidP="008B0E8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54D0B" w:rsidRDefault="00B54D0B" w:rsidP="008B0E8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D0B" w:rsidRDefault="00B54D0B" w:rsidP="008B0E8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4D0B" w:rsidRDefault="00B54D0B">
      <w:r>
        <w:separator/>
      </w:r>
    </w:p>
  </w:footnote>
  <w:footnote w:type="continuationSeparator" w:id="0">
    <w:p w:rsidR="00B54D0B" w:rsidRDefault="00B54D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D22F4"/>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
    <w:nsid w:val="04EA418D"/>
    <w:multiLevelType w:val="hybridMultilevel"/>
    <w:tmpl w:val="3ED8508C"/>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
    <w:nsid w:val="06994315"/>
    <w:multiLevelType w:val="hybridMultilevel"/>
    <w:tmpl w:val="57A6F1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105B2E72"/>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4">
    <w:nsid w:val="16266B11"/>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5">
    <w:nsid w:val="172215AE"/>
    <w:multiLevelType w:val="hybridMultilevel"/>
    <w:tmpl w:val="051E932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1CAB02B7"/>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7">
    <w:nsid w:val="1DBF6C86"/>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8">
    <w:nsid w:val="20C4326F"/>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9">
    <w:nsid w:val="28B555B6"/>
    <w:multiLevelType w:val="hybridMultilevel"/>
    <w:tmpl w:val="FE7C7E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9AB3DB4"/>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1">
    <w:nsid w:val="2BFD372C"/>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2">
    <w:nsid w:val="2C1B375B"/>
    <w:multiLevelType w:val="hybridMultilevel"/>
    <w:tmpl w:val="9B1051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113106"/>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4">
    <w:nsid w:val="38722318"/>
    <w:multiLevelType w:val="hybridMultilevel"/>
    <w:tmpl w:val="06DA19A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392A3AF9"/>
    <w:multiLevelType w:val="hybridMultilevel"/>
    <w:tmpl w:val="24CCE8B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3E184EA8"/>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7">
    <w:nsid w:val="49C1273A"/>
    <w:multiLevelType w:val="hybridMultilevel"/>
    <w:tmpl w:val="286AB288"/>
    <w:lvl w:ilvl="0" w:tplc="3B9C6386">
      <w:start w:val="1"/>
      <w:numFmt w:val="decimal"/>
      <w:pStyle w:val="Objlist"/>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4DF57AA9"/>
    <w:multiLevelType w:val="hybridMultilevel"/>
    <w:tmpl w:val="9D486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2344DF0"/>
    <w:multiLevelType w:val="hybridMultilevel"/>
    <w:tmpl w:val="471A316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nsid w:val="56217A7C"/>
    <w:multiLevelType w:val="hybridMultilevel"/>
    <w:tmpl w:val="4CA8318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574E19C6"/>
    <w:multiLevelType w:val="hybridMultilevel"/>
    <w:tmpl w:val="F33832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BEC3660"/>
    <w:multiLevelType w:val="hybridMultilevel"/>
    <w:tmpl w:val="7D50D418"/>
    <w:lvl w:ilvl="0" w:tplc="04090001">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1260"/>
        </w:tabs>
        <w:ind w:left="1260" w:hanging="360"/>
      </w:pPr>
      <w:rPr>
        <w:rFonts w:ascii="Courier New" w:hAnsi="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23">
    <w:nsid w:val="5FB4592D"/>
    <w:multiLevelType w:val="hybridMultilevel"/>
    <w:tmpl w:val="6D025928"/>
    <w:lvl w:ilvl="0" w:tplc="000F0409">
      <w:start w:val="1"/>
      <w:numFmt w:val="decimal"/>
      <w:lvlText w:val="%1."/>
      <w:lvlJc w:val="left"/>
      <w:pPr>
        <w:ind w:left="720" w:hanging="360"/>
      </w:pPr>
      <w:rPr>
        <w:rFonts w:cs="Times New Roman"/>
      </w:rPr>
    </w:lvl>
    <w:lvl w:ilvl="1" w:tplc="00190409">
      <w:start w:val="1"/>
      <w:numFmt w:val="lowerLetter"/>
      <w:lvlText w:val="%2."/>
      <w:lvlJc w:val="left"/>
      <w:pPr>
        <w:ind w:left="1440" w:hanging="360"/>
      </w:pPr>
      <w:rPr>
        <w:rFonts w:cs="Times New Roman"/>
      </w:rPr>
    </w:lvl>
    <w:lvl w:ilvl="2" w:tplc="001B0409">
      <w:start w:val="1"/>
      <w:numFmt w:val="decimal"/>
      <w:lvlText w:val="%3."/>
      <w:lvlJc w:val="left"/>
      <w:pPr>
        <w:tabs>
          <w:tab w:val="num" w:pos="2160"/>
        </w:tabs>
        <w:ind w:left="2160" w:hanging="360"/>
      </w:pPr>
      <w:rPr>
        <w:rFonts w:cs="Times New Roman"/>
      </w:rPr>
    </w:lvl>
    <w:lvl w:ilvl="3" w:tplc="000F0409">
      <w:start w:val="1"/>
      <w:numFmt w:val="decimal"/>
      <w:lvlText w:val="%4."/>
      <w:lvlJc w:val="left"/>
      <w:pPr>
        <w:tabs>
          <w:tab w:val="num" w:pos="2880"/>
        </w:tabs>
        <w:ind w:left="2880" w:hanging="360"/>
      </w:pPr>
      <w:rPr>
        <w:rFonts w:cs="Times New Roman"/>
      </w:rPr>
    </w:lvl>
    <w:lvl w:ilvl="4" w:tplc="00190409">
      <w:start w:val="1"/>
      <w:numFmt w:val="decimal"/>
      <w:lvlText w:val="%5."/>
      <w:lvlJc w:val="left"/>
      <w:pPr>
        <w:tabs>
          <w:tab w:val="num" w:pos="3600"/>
        </w:tabs>
        <w:ind w:left="3600" w:hanging="360"/>
      </w:pPr>
      <w:rPr>
        <w:rFonts w:cs="Times New Roman"/>
      </w:rPr>
    </w:lvl>
    <w:lvl w:ilvl="5" w:tplc="001B0409">
      <w:start w:val="1"/>
      <w:numFmt w:val="decimal"/>
      <w:lvlText w:val="%6."/>
      <w:lvlJc w:val="left"/>
      <w:pPr>
        <w:tabs>
          <w:tab w:val="num" w:pos="4320"/>
        </w:tabs>
        <w:ind w:left="4320" w:hanging="360"/>
      </w:pPr>
      <w:rPr>
        <w:rFonts w:cs="Times New Roman"/>
      </w:rPr>
    </w:lvl>
    <w:lvl w:ilvl="6" w:tplc="000F0409">
      <w:start w:val="1"/>
      <w:numFmt w:val="decimal"/>
      <w:lvlText w:val="%7."/>
      <w:lvlJc w:val="left"/>
      <w:pPr>
        <w:tabs>
          <w:tab w:val="num" w:pos="5040"/>
        </w:tabs>
        <w:ind w:left="5040" w:hanging="360"/>
      </w:pPr>
      <w:rPr>
        <w:rFonts w:cs="Times New Roman"/>
      </w:rPr>
    </w:lvl>
    <w:lvl w:ilvl="7" w:tplc="00190409">
      <w:start w:val="1"/>
      <w:numFmt w:val="decimal"/>
      <w:lvlText w:val="%8."/>
      <w:lvlJc w:val="left"/>
      <w:pPr>
        <w:tabs>
          <w:tab w:val="num" w:pos="5760"/>
        </w:tabs>
        <w:ind w:left="5760" w:hanging="360"/>
      </w:pPr>
      <w:rPr>
        <w:rFonts w:cs="Times New Roman"/>
      </w:rPr>
    </w:lvl>
    <w:lvl w:ilvl="8" w:tplc="001B0409">
      <w:start w:val="1"/>
      <w:numFmt w:val="decimal"/>
      <w:lvlText w:val="%9."/>
      <w:lvlJc w:val="left"/>
      <w:pPr>
        <w:tabs>
          <w:tab w:val="num" w:pos="6480"/>
        </w:tabs>
        <w:ind w:left="6480" w:hanging="360"/>
      </w:pPr>
      <w:rPr>
        <w:rFonts w:cs="Times New Roman"/>
      </w:rPr>
    </w:lvl>
  </w:abstractNum>
  <w:abstractNum w:abstractNumId="24">
    <w:nsid w:val="63481C0C"/>
    <w:multiLevelType w:val="hybridMultilevel"/>
    <w:tmpl w:val="4AE24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C27759C"/>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nsid w:val="6C640C5A"/>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27">
    <w:nsid w:val="6E087E58"/>
    <w:multiLevelType w:val="hybridMultilevel"/>
    <w:tmpl w:val="01F69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0C6239C"/>
    <w:multiLevelType w:val="hybridMultilevel"/>
    <w:tmpl w:val="A6A6C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4AF3552"/>
    <w:multiLevelType w:val="hybridMultilevel"/>
    <w:tmpl w:val="AFD27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8077CCE"/>
    <w:multiLevelType w:val="hybridMultilevel"/>
    <w:tmpl w:val="7E143A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A364C73"/>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2">
    <w:nsid w:val="7C5A6C50"/>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num w:numId="1">
    <w:abstractNumId w:val="8"/>
  </w:num>
  <w:num w:numId="2">
    <w:abstractNumId w:val="19"/>
  </w:num>
  <w:num w:numId="3">
    <w:abstractNumId w:val="13"/>
  </w:num>
  <w:num w:numId="4">
    <w:abstractNumId w:val="6"/>
  </w:num>
  <w:num w:numId="5">
    <w:abstractNumId w:val="7"/>
  </w:num>
  <w:num w:numId="6">
    <w:abstractNumId w:val="31"/>
  </w:num>
  <w:num w:numId="7">
    <w:abstractNumId w:val="3"/>
  </w:num>
  <w:num w:numId="8">
    <w:abstractNumId w:val="32"/>
  </w:num>
  <w:num w:numId="9">
    <w:abstractNumId w:val="0"/>
  </w:num>
  <w:num w:numId="10">
    <w:abstractNumId w:val="2"/>
  </w:num>
  <w:num w:numId="11">
    <w:abstractNumId w:val="21"/>
  </w:num>
  <w:num w:numId="12">
    <w:abstractNumId w:val="30"/>
  </w:num>
  <w:num w:numId="13">
    <w:abstractNumId w:val="9"/>
  </w:num>
  <w:num w:numId="14">
    <w:abstractNumId w:val="22"/>
  </w:num>
  <w:num w:numId="15">
    <w:abstractNumId w:val="1"/>
  </w:num>
  <w:num w:numId="16">
    <w:abstractNumId w:val="17"/>
  </w:num>
  <w:num w:numId="17">
    <w:abstractNumId w:val="11"/>
  </w:num>
  <w:num w:numId="18">
    <w:abstractNumId w:val="14"/>
  </w:num>
  <w:num w:numId="19">
    <w:abstractNumId w:val="25"/>
  </w:num>
  <w:num w:numId="20">
    <w:abstractNumId w:val="26"/>
  </w:num>
  <w:num w:numId="21">
    <w:abstractNumId w:val="4"/>
  </w:num>
  <w:num w:numId="22">
    <w:abstractNumId w:val="15"/>
  </w:num>
  <w:num w:numId="23">
    <w:abstractNumId w:val="20"/>
  </w:num>
  <w:num w:numId="24">
    <w:abstractNumId w:val="16"/>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10"/>
  </w:num>
  <w:num w:numId="28">
    <w:abstractNumId w:val="18"/>
  </w:num>
  <w:num w:numId="29">
    <w:abstractNumId w:val="27"/>
  </w:num>
  <w:num w:numId="30">
    <w:abstractNumId w:val="28"/>
  </w:num>
  <w:num w:numId="31">
    <w:abstractNumId w:val="24"/>
  </w:num>
  <w:num w:numId="32">
    <w:abstractNumId w:val="29"/>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63F8"/>
    <w:rsid w:val="00003B22"/>
    <w:rsid w:val="00024C04"/>
    <w:rsid w:val="00043305"/>
    <w:rsid w:val="00092E3F"/>
    <w:rsid w:val="00094518"/>
    <w:rsid w:val="000A762F"/>
    <w:rsid w:val="000F634F"/>
    <w:rsid w:val="001221B7"/>
    <w:rsid w:val="00133794"/>
    <w:rsid w:val="0013505A"/>
    <w:rsid w:val="00142C76"/>
    <w:rsid w:val="00144A58"/>
    <w:rsid w:val="00171599"/>
    <w:rsid w:val="001C2BBD"/>
    <w:rsid w:val="001C7493"/>
    <w:rsid w:val="001F0732"/>
    <w:rsid w:val="00207966"/>
    <w:rsid w:val="0023248F"/>
    <w:rsid w:val="00236860"/>
    <w:rsid w:val="00244C15"/>
    <w:rsid w:val="00257BDB"/>
    <w:rsid w:val="00272800"/>
    <w:rsid w:val="002761A8"/>
    <w:rsid w:val="002831E7"/>
    <w:rsid w:val="002A2514"/>
    <w:rsid w:val="002A2F3C"/>
    <w:rsid w:val="002D3A04"/>
    <w:rsid w:val="002F6600"/>
    <w:rsid w:val="00356BB9"/>
    <w:rsid w:val="003722DA"/>
    <w:rsid w:val="00390172"/>
    <w:rsid w:val="00397AFA"/>
    <w:rsid w:val="003C1339"/>
    <w:rsid w:val="003C45F4"/>
    <w:rsid w:val="003D110D"/>
    <w:rsid w:val="003D60AD"/>
    <w:rsid w:val="003F5FC7"/>
    <w:rsid w:val="00451E27"/>
    <w:rsid w:val="00456B72"/>
    <w:rsid w:val="00486AA5"/>
    <w:rsid w:val="004D21CD"/>
    <w:rsid w:val="0051099D"/>
    <w:rsid w:val="00511FA8"/>
    <w:rsid w:val="005129EC"/>
    <w:rsid w:val="00537422"/>
    <w:rsid w:val="00552CF2"/>
    <w:rsid w:val="00557E96"/>
    <w:rsid w:val="0057199A"/>
    <w:rsid w:val="0058334B"/>
    <w:rsid w:val="00587684"/>
    <w:rsid w:val="005A783A"/>
    <w:rsid w:val="005C76E8"/>
    <w:rsid w:val="005D145F"/>
    <w:rsid w:val="005E293C"/>
    <w:rsid w:val="005F0DA9"/>
    <w:rsid w:val="005F5397"/>
    <w:rsid w:val="00625E23"/>
    <w:rsid w:val="006268E7"/>
    <w:rsid w:val="006330E3"/>
    <w:rsid w:val="00687E34"/>
    <w:rsid w:val="00687E8D"/>
    <w:rsid w:val="0069160D"/>
    <w:rsid w:val="00691EF7"/>
    <w:rsid w:val="006B2F0D"/>
    <w:rsid w:val="006C71EB"/>
    <w:rsid w:val="006E16FE"/>
    <w:rsid w:val="00712143"/>
    <w:rsid w:val="007173A0"/>
    <w:rsid w:val="00724A2F"/>
    <w:rsid w:val="007A39BD"/>
    <w:rsid w:val="007A5473"/>
    <w:rsid w:val="007B70E5"/>
    <w:rsid w:val="007E33BE"/>
    <w:rsid w:val="007E42D9"/>
    <w:rsid w:val="007F5E02"/>
    <w:rsid w:val="0081246B"/>
    <w:rsid w:val="008143B3"/>
    <w:rsid w:val="008147FA"/>
    <w:rsid w:val="008339BB"/>
    <w:rsid w:val="008634C1"/>
    <w:rsid w:val="00882095"/>
    <w:rsid w:val="008B0E86"/>
    <w:rsid w:val="008C0206"/>
    <w:rsid w:val="008C0DAD"/>
    <w:rsid w:val="008C1EBC"/>
    <w:rsid w:val="008D1423"/>
    <w:rsid w:val="008D3896"/>
    <w:rsid w:val="008F15F3"/>
    <w:rsid w:val="009024AB"/>
    <w:rsid w:val="0091009F"/>
    <w:rsid w:val="00915230"/>
    <w:rsid w:val="0092111B"/>
    <w:rsid w:val="0097248C"/>
    <w:rsid w:val="00994FBB"/>
    <w:rsid w:val="009C168A"/>
    <w:rsid w:val="009D244A"/>
    <w:rsid w:val="009D35F6"/>
    <w:rsid w:val="009E0793"/>
    <w:rsid w:val="009F557F"/>
    <w:rsid w:val="00A00B38"/>
    <w:rsid w:val="00A10BDD"/>
    <w:rsid w:val="00A37341"/>
    <w:rsid w:val="00A4348D"/>
    <w:rsid w:val="00A465C0"/>
    <w:rsid w:val="00A64F9A"/>
    <w:rsid w:val="00A7406A"/>
    <w:rsid w:val="00AA1019"/>
    <w:rsid w:val="00AB6053"/>
    <w:rsid w:val="00AD7886"/>
    <w:rsid w:val="00B129A5"/>
    <w:rsid w:val="00B212F8"/>
    <w:rsid w:val="00B25564"/>
    <w:rsid w:val="00B277FC"/>
    <w:rsid w:val="00B526EA"/>
    <w:rsid w:val="00B54D0B"/>
    <w:rsid w:val="00B5663D"/>
    <w:rsid w:val="00B817B9"/>
    <w:rsid w:val="00B90C8E"/>
    <w:rsid w:val="00BC5D94"/>
    <w:rsid w:val="00BD6286"/>
    <w:rsid w:val="00BE505B"/>
    <w:rsid w:val="00BF79C0"/>
    <w:rsid w:val="00CB2F46"/>
    <w:rsid w:val="00D00A14"/>
    <w:rsid w:val="00D172FF"/>
    <w:rsid w:val="00D26183"/>
    <w:rsid w:val="00D31E28"/>
    <w:rsid w:val="00D37831"/>
    <w:rsid w:val="00D90300"/>
    <w:rsid w:val="00D963F8"/>
    <w:rsid w:val="00DA295D"/>
    <w:rsid w:val="00DC6D2F"/>
    <w:rsid w:val="00DF309C"/>
    <w:rsid w:val="00E01B16"/>
    <w:rsid w:val="00E03475"/>
    <w:rsid w:val="00E06D40"/>
    <w:rsid w:val="00E27193"/>
    <w:rsid w:val="00E61F8E"/>
    <w:rsid w:val="00E6330D"/>
    <w:rsid w:val="00E739A4"/>
    <w:rsid w:val="00E944B2"/>
    <w:rsid w:val="00EA5149"/>
    <w:rsid w:val="00EC0EF0"/>
    <w:rsid w:val="00ED248A"/>
    <w:rsid w:val="00EE6D3D"/>
    <w:rsid w:val="00F03E93"/>
    <w:rsid w:val="00F255FA"/>
    <w:rsid w:val="00F37D80"/>
    <w:rsid w:val="00FB2E42"/>
    <w:rsid w:val="00FC514A"/>
    <w:rsid w:val="00FE1F02"/>
    <w:rsid w:val="00FF5EC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3794"/>
    <w:rPr>
      <w:rFonts w:ascii="Bookman Old Style" w:hAnsi="Bookman Old Style"/>
      <w:sz w:val="24"/>
      <w:szCs w:val="20"/>
    </w:rPr>
  </w:style>
  <w:style w:type="paragraph" w:styleId="Heading1">
    <w:name w:val="heading 1"/>
    <w:basedOn w:val="Normal"/>
    <w:next w:val="Normal"/>
    <w:link w:val="Heading1Char"/>
    <w:uiPriority w:val="99"/>
    <w:qFormat/>
    <w:rsid w:val="00133794"/>
    <w:pPr>
      <w:keepNext/>
      <w:outlineLvl w:val="0"/>
    </w:pPr>
    <w:rPr>
      <w:rFonts w:ascii="Times New Roman" w:hAnsi="Times New Roman"/>
      <w:sz w:val="32"/>
    </w:rPr>
  </w:style>
  <w:style w:type="paragraph" w:styleId="Heading2">
    <w:name w:val="heading 2"/>
    <w:basedOn w:val="Normal"/>
    <w:next w:val="Normal"/>
    <w:link w:val="Heading2Char"/>
    <w:uiPriority w:val="99"/>
    <w:qFormat/>
    <w:rsid w:val="00133794"/>
    <w:pPr>
      <w:keepNext/>
      <w:outlineLvl w:val="1"/>
    </w:pPr>
    <w:rPr>
      <w:rFonts w:ascii="Times New Roman" w:hAnsi="Times New Roman"/>
      <w:b/>
      <w:bCs/>
    </w:rPr>
  </w:style>
  <w:style w:type="paragraph" w:styleId="Heading3">
    <w:name w:val="heading 3"/>
    <w:basedOn w:val="Normal"/>
    <w:next w:val="Normal"/>
    <w:link w:val="Heading3Char"/>
    <w:uiPriority w:val="99"/>
    <w:qFormat/>
    <w:rsid w:val="00133794"/>
    <w:pPr>
      <w:keepNext/>
      <w:outlineLvl w:val="2"/>
    </w:pPr>
    <w:rPr>
      <w:rFonts w:ascii="Times New Roman" w:hAnsi="Times New Roman"/>
    </w:rPr>
  </w:style>
  <w:style w:type="paragraph" w:styleId="Heading4">
    <w:name w:val="heading 4"/>
    <w:basedOn w:val="Normal"/>
    <w:next w:val="Normal"/>
    <w:link w:val="Heading4Char"/>
    <w:uiPriority w:val="99"/>
    <w:qFormat/>
    <w:rsid w:val="00133794"/>
    <w:pPr>
      <w:keepNext/>
      <w:outlineLvl w:val="3"/>
    </w:pPr>
    <w:rPr>
      <w:rFonts w:ascii="Times New Roman" w:hAnsi="Times New Roman"/>
      <w:b/>
      <w:bCs/>
      <w:sz w:val="32"/>
    </w:rPr>
  </w:style>
  <w:style w:type="paragraph" w:styleId="Heading5">
    <w:name w:val="heading 5"/>
    <w:basedOn w:val="Normal"/>
    <w:next w:val="Normal"/>
    <w:link w:val="Heading5Char"/>
    <w:uiPriority w:val="99"/>
    <w:qFormat/>
    <w:rsid w:val="00133794"/>
    <w:pPr>
      <w:keepNext/>
      <w:ind w:left="720"/>
      <w:outlineLvl w:val="4"/>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50B3"/>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7450B3"/>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7450B3"/>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7450B3"/>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7450B3"/>
    <w:rPr>
      <w:rFonts w:asciiTheme="minorHAnsi" w:eastAsiaTheme="minorEastAsia" w:hAnsiTheme="minorHAnsi" w:cstheme="minorBidi"/>
      <w:b/>
      <w:bCs/>
      <w:i/>
      <w:iCs/>
      <w:sz w:val="26"/>
      <w:szCs w:val="26"/>
    </w:rPr>
  </w:style>
  <w:style w:type="paragraph" w:styleId="NormalWeb">
    <w:name w:val="Normal (Web)"/>
    <w:basedOn w:val="Normal"/>
    <w:uiPriority w:val="99"/>
    <w:rsid w:val="00133794"/>
    <w:pPr>
      <w:spacing w:before="100" w:after="100"/>
    </w:pPr>
    <w:rPr>
      <w:rFonts w:ascii="Times New Roman" w:hAnsi="Times New Roman"/>
    </w:rPr>
  </w:style>
  <w:style w:type="paragraph" w:styleId="BodyTextIndent">
    <w:name w:val="Body Text Indent"/>
    <w:basedOn w:val="Normal"/>
    <w:link w:val="BodyTextIndentChar"/>
    <w:uiPriority w:val="99"/>
    <w:rsid w:val="00133794"/>
    <w:pPr>
      <w:ind w:left="720"/>
    </w:pPr>
    <w:rPr>
      <w:rFonts w:ascii="Times New Roman" w:hAnsi="Times New Roman"/>
    </w:rPr>
  </w:style>
  <w:style w:type="character" w:customStyle="1" w:styleId="BodyTextIndentChar">
    <w:name w:val="Body Text Indent Char"/>
    <w:basedOn w:val="DefaultParagraphFont"/>
    <w:link w:val="BodyTextIndent"/>
    <w:uiPriority w:val="99"/>
    <w:semiHidden/>
    <w:rsid w:val="007450B3"/>
    <w:rPr>
      <w:rFonts w:ascii="Bookman Old Style" w:hAnsi="Bookman Old Style"/>
      <w:sz w:val="24"/>
      <w:szCs w:val="20"/>
    </w:rPr>
  </w:style>
  <w:style w:type="character" w:styleId="Hyperlink">
    <w:name w:val="Hyperlink"/>
    <w:basedOn w:val="DefaultParagraphFont"/>
    <w:uiPriority w:val="99"/>
    <w:rsid w:val="00133794"/>
    <w:rPr>
      <w:rFonts w:cs="Times New Roman"/>
      <w:color w:val="0000FF"/>
      <w:u w:val="single"/>
    </w:rPr>
  </w:style>
  <w:style w:type="paragraph" w:styleId="BodyTextIndent2">
    <w:name w:val="Body Text Indent 2"/>
    <w:basedOn w:val="Normal"/>
    <w:link w:val="BodyTextIndent2Char"/>
    <w:uiPriority w:val="99"/>
    <w:rsid w:val="00133794"/>
    <w:pPr>
      <w:ind w:left="1260" w:hanging="180"/>
    </w:pPr>
    <w:rPr>
      <w:rFonts w:ascii="Times New Roman" w:hAnsi="Times New Roman"/>
    </w:rPr>
  </w:style>
  <w:style w:type="character" w:customStyle="1" w:styleId="BodyTextIndent2Char">
    <w:name w:val="Body Text Indent 2 Char"/>
    <w:basedOn w:val="DefaultParagraphFont"/>
    <w:link w:val="BodyTextIndent2"/>
    <w:uiPriority w:val="99"/>
    <w:semiHidden/>
    <w:rsid w:val="007450B3"/>
    <w:rPr>
      <w:rFonts w:ascii="Bookman Old Style" w:hAnsi="Bookman Old Style"/>
      <w:sz w:val="24"/>
      <w:szCs w:val="20"/>
    </w:rPr>
  </w:style>
  <w:style w:type="paragraph" w:styleId="BodyText">
    <w:name w:val="Body Text"/>
    <w:basedOn w:val="Normal"/>
    <w:link w:val="BodyTextChar"/>
    <w:uiPriority w:val="99"/>
    <w:rsid w:val="00133794"/>
    <w:rPr>
      <w:rFonts w:ascii="Times New Roman" w:hAnsi="Times New Roman"/>
    </w:rPr>
  </w:style>
  <w:style w:type="character" w:customStyle="1" w:styleId="BodyTextChar">
    <w:name w:val="Body Text Char"/>
    <w:basedOn w:val="DefaultParagraphFont"/>
    <w:link w:val="BodyText"/>
    <w:uiPriority w:val="99"/>
    <w:semiHidden/>
    <w:rsid w:val="007450B3"/>
    <w:rPr>
      <w:rFonts w:ascii="Bookman Old Style" w:hAnsi="Bookman Old Style"/>
      <w:sz w:val="24"/>
      <w:szCs w:val="20"/>
    </w:rPr>
  </w:style>
  <w:style w:type="paragraph" w:styleId="Footer">
    <w:name w:val="footer"/>
    <w:basedOn w:val="Normal"/>
    <w:link w:val="FooterChar"/>
    <w:uiPriority w:val="99"/>
    <w:rsid w:val="00133794"/>
    <w:pPr>
      <w:tabs>
        <w:tab w:val="center" w:pos="4320"/>
        <w:tab w:val="right" w:pos="8640"/>
      </w:tabs>
    </w:pPr>
    <w:rPr>
      <w:rFonts w:ascii="Times New Roman" w:hAnsi="Times New Roman"/>
      <w:sz w:val="20"/>
    </w:rPr>
  </w:style>
  <w:style w:type="character" w:customStyle="1" w:styleId="FooterChar">
    <w:name w:val="Footer Char"/>
    <w:basedOn w:val="DefaultParagraphFont"/>
    <w:link w:val="Footer"/>
    <w:uiPriority w:val="99"/>
    <w:semiHidden/>
    <w:rsid w:val="007450B3"/>
    <w:rPr>
      <w:rFonts w:ascii="Bookman Old Style" w:hAnsi="Bookman Old Style"/>
      <w:sz w:val="24"/>
      <w:szCs w:val="20"/>
    </w:rPr>
  </w:style>
  <w:style w:type="character" w:styleId="PageNumber">
    <w:name w:val="page number"/>
    <w:basedOn w:val="DefaultParagraphFont"/>
    <w:uiPriority w:val="99"/>
    <w:rsid w:val="00133794"/>
    <w:rPr>
      <w:rFonts w:cs="Times New Roman"/>
    </w:rPr>
  </w:style>
  <w:style w:type="table" w:styleId="TableGrid">
    <w:name w:val="Table Grid"/>
    <w:basedOn w:val="TableNormal"/>
    <w:uiPriority w:val="99"/>
    <w:rsid w:val="00133794"/>
    <w:pPr>
      <w:spacing w:after="24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133794"/>
    <w:pPr>
      <w:tabs>
        <w:tab w:val="center" w:pos="4320"/>
        <w:tab w:val="right" w:pos="8640"/>
      </w:tabs>
    </w:pPr>
  </w:style>
  <w:style w:type="character" w:customStyle="1" w:styleId="HeaderChar">
    <w:name w:val="Header Char"/>
    <w:basedOn w:val="DefaultParagraphFont"/>
    <w:link w:val="Header"/>
    <w:uiPriority w:val="99"/>
    <w:semiHidden/>
    <w:rsid w:val="007450B3"/>
    <w:rPr>
      <w:rFonts w:ascii="Bookman Old Style" w:hAnsi="Bookman Old Style"/>
      <w:sz w:val="24"/>
      <w:szCs w:val="20"/>
    </w:rPr>
  </w:style>
  <w:style w:type="paragraph" w:customStyle="1" w:styleId="F">
    <w:name w:val="F"/>
    <w:basedOn w:val="Normal"/>
    <w:uiPriority w:val="99"/>
    <w:rsid w:val="00133794"/>
    <w:rPr>
      <w:rFonts w:ascii="Auralle" w:hAnsi="Auralle"/>
      <w:sz w:val="20"/>
    </w:rPr>
  </w:style>
  <w:style w:type="paragraph" w:customStyle="1" w:styleId="ACNL">
    <w:name w:val="AC/NL"/>
    <w:basedOn w:val="Normal"/>
    <w:next w:val="Normal"/>
    <w:uiPriority w:val="99"/>
    <w:rsid w:val="00133794"/>
    <w:pPr>
      <w:tabs>
        <w:tab w:val="left" w:pos="240"/>
      </w:tabs>
      <w:spacing w:line="240" w:lineRule="exact"/>
      <w:ind w:left="240" w:hanging="240"/>
    </w:pPr>
    <w:rPr>
      <w:rFonts w:ascii="New York" w:hAnsi="New York"/>
      <w:sz w:val="18"/>
    </w:rPr>
  </w:style>
  <w:style w:type="paragraph" w:customStyle="1" w:styleId="MD">
    <w:name w:val="MD"/>
    <w:basedOn w:val="Normal"/>
    <w:next w:val="Normal"/>
    <w:uiPriority w:val="99"/>
    <w:rsid w:val="00133794"/>
    <w:pPr>
      <w:tabs>
        <w:tab w:val="left" w:pos="360"/>
      </w:tabs>
      <w:spacing w:before="60" w:line="220" w:lineRule="exact"/>
    </w:pPr>
    <w:rPr>
      <w:rFonts w:ascii="New York" w:hAnsi="New York"/>
      <w:sz w:val="18"/>
    </w:rPr>
  </w:style>
  <w:style w:type="paragraph" w:customStyle="1" w:styleId="ACT">
    <w:name w:val="AC/T"/>
    <w:basedOn w:val="Normal"/>
    <w:next w:val="Normal"/>
    <w:uiPriority w:val="99"/>
    <w:rsid w:val="00133794"/>
    <w:pPr>
      <w:keepLines/>
      <w:tabs>
        <w:tab w:val="left" w:pos="360"/>
      </w:tabs>
      <w:spacing w:line="260" w:lineRule="exact"/>
      <w:jc w:val="both"/>
    </w:pPr>
    <w:rPr>
      <w:rFonts w:ascii="Futura" w:hAnsi="Futura"/>
      <w:sz w:val="28"/>
    </w:rPr>
  </w:style>
  <w:style w:type="paragraph" w:customStyle="1" w:styleId="FNa">
    <w:name w:val="FNa"/>
    <w:basedOn w:val="Normal"/>
    <w:next w:val="Normal"/>
    <w:uiPriority w:val="99"/>
    <w:rsid w:val="00133794"/>
    <w:pPr>
      <w:keepLines/>
      <w:tabs>
        <w:tab w:val="left" w:pos="360"/>
      </w:tabs>
      <w:spacing w:line="260" w:lineRule="exact"/>
      <w:jc w:val="both"/>
    </w:pPr>
    <w:rPr>
      <w:rFonts w:ascii="New York" w:hAnsi="New York"/>
    </w:rPr>
  </w:style>
  <w:style w:type="paragraph" w:customStyle="1" w:styleId="TSIT">
    <w:name w:val="TSI/T"/>
    <w:basedOn w:val="Normal"/>
    <w:next w:val="Normal"/>
    <w:uiPriority w:val="99"/>
    <w:rsid w:val="00133794"/>
    <w:pPr>
      <w:keepNext/>
      <w:keepLines/>
      <w:tabs>
        <w:tab w:val="left" w:pos="360"/>
      </w:tabs>
      <w:spacing w:line="320" w:lineRule="exact"/>
      <w:jc w:val="both"/>
    </w:pPr>
    <w:rPr>
      <w:rFonts w:ascii="New York" w:hAnsi="New York"/>
      <w:sz w:val="32"/>
    </w:rPr>
  </w:style>
  <w:style w:type="paragraph" w:customStyle="1" w:styleId="RH">
    <w:name w:val="RH"/>
    <w:basedOn w:val="Normal"/>
    <w:uiPriority w:val="99"/>
    <w:rsid w:val="00133794"/>
    <w:rPr>
      <w:rFonts w:ascii="New York" w:hAnsi="New York"/>
      <w:sz w:val="16"/>
    </w:rPr>
  </w:style>
  <w:style w:type="paragraph" w:customStyle="1" w:styleId="PC">
    <w:name w:val="PC"/>
    <w:basedOn w:val="Normal"/>
    <w:next w:val="Heading1"/>
    <w:uiPriority w:val="99"/>
    <w:rsid w:val="00133794"/>
    <w:pPr>
      <w:spacing w:line="200" w:lineRule="exact"/>
      <w:jc w:val="both"/>
    </w:pPr>
    <w:rPr>
      <w:rFonts w:ascii="New York" w:hAnsi="New York"/>
      <w:sz w:val="16"/>
    </w:rPr>
  </w:style>
  <w:style w:type="paragraph" w:customStyle="1" w:styleId="FNb">
    <w:name w:val="FNb"/>
    <w:basedOn w:val="Normal"/>
    <w:next w:val="Normal"/>
    <w:uiPriority w:val="99"/>
    <w:rsid w:val="00133794"/>
    <w:pPr>
      <w:keepLines/>
      <w:tabs>
        <w:tab w:val="left" w:pos="360"/>
      </w:tabs>
      <w:spacing w:line="260" w:lineRule="exact"/>
      <w:jc w:val="right"/>
    </w:pPr>
    <w:rPr>
      <w:rFonts w:ascii="New York" w:hAnsi="New York"/>
      <w:color w:val="FFFFFF"/>
    </w:rPr>
  </w:style>
  <w:style w:type="paragraph" w:customStyle="1" w:styleId="PCR">
    <w:name w:val="PCR"/>
    <w:basedOn w:val="Normal"/>
    <w:next w:val="Normal"/>
    <w:uiPriority w:val="99"/>
    <w:rsid w:val="00133794"/>
    <w:pPr>
      <w:spacing w:line="140" w:lineRule="exact"/>
    </w:pPr>
    <w:rPr>
      <w:rFonts w:ascii="Helvetica" w:hAnsi="Helvetica"/>
      <w:caps/>
      <w:sz w:val="10"/>
    </w:rPr>
  </w:style>
  <w:style w:type="paragraph" w:customStyle="1" w:styleId="BETX">
    <w:name w:val="BE/TX"/>
    <w:basedOn w:val="Normal"/>
    <w:next w:val="Normal"/>
    <w:uiPriority w:val="99"/>
    <w:rsid w:val="00133794"/>
    <w:pPr>
      <w:tabs>
        <w:tab w:val="left" w:pos="360"/>
      </w:tabs>
      <w:spacing w:line="240" w:lineRule="exact"/>
      <w:jc w:val="both"/>
    </w:pPr>
    <w:rPr>
      <w:rFonts w:ascii="New York" w:hAnsi="New York"/>
      <w:sz w:val="20"/>
    </w:rPr>
  </w:style>
  <w:style w:type="paragraph" w:customStyle="1" w:styleId="HMSL">
    <w:name w:val="HM/SL"/>
    <w:basedOn w:val="Normal"/>
    <w:next w:val="Heading1"/>
    <w:uiPriority w:val="99"/>
    <w:rsid w:val="00133794"/>
    <w:pPr>
      <w:pBdr>
        <w:top w:val="dotted" w:sz="6" w:space="0" w:color="auto"/>
      </w:pBdr>
      <w:tabs>
        <w:tab w:val="left" w:pos="360"/>
      </w:tabs>
      <w:spacing w:before="200" w:line="200" w:lineRule="exact"/>
    </w:pPr>
    <w:rPr>
      <w:rFonts w:ascii="New York" w:hAnsi="New York"/>
      <w:sz w:val="18"/>
    </w:rPr>
  </w:style>
  <w:style w:type="paragraph" w:customStyle="1" w:styleId="GD">
    <w:name w:val="G/D"/>
    <w:basedOn w:val="Normal"/>
    <w:uiPriority w:val="99"/>
    <w:rsid w:val="00133794"/>
    <w:pPr>
      <w:keepLines/>
      <w:tabs>
        <w:tab w:val="left" w:pos="240"/>
      </w:tabs>
      <w:spacing w:before="80" w:line="220" w:lineRule="exact"/>
    </w:pPr>
    <w:rPr>
      <w:rFonts w:ascii="New York" w:hAnsi="New York"/>
      <w:sz w:val="18"/>
    </w:rPr>
  </w:style>
  <w:style w:type="paragraph" w:customStyle="1" w:styleId="COTX">
    <w:name w:val="CO/TX"/>
    <w:basedOn w:val="Normal"/>
    <w:next w:val="PCR"/>
    <w:uiPriority w:val="99"/>
    <w:rsid w:val="00133794"/>
    <w:pPr>
      <w:keepLines/>
      <w:tabs>
        <w:tab w:val="left" w:pos="360"/>
      </w:tabs>
      <w:spacing w:line="280" w:lineRule="exact"/>
      <w:jc w:val="both"/>
    </w:pPr>
    <w:rPr>
      <w:rFonts w:ascii="Times" w:hAnsi="Times"/>
      <w:sz w:val="22"/>
    </w:rPr>
  </w:style>
  <w:style w:type="paragraph" w:customStyle="1" w:styleId="H1">
    <w:name w:val="H1"/>
    <w:basedOn w:val="Normal"/>
    <w:uiPriority w:val="99"/>
    <w:rsid w:val="00133794"/>
    <w:pPr>
      <w:keepNext/>
      <w:keepLines/>
      <w:tabs>
        <w:tab w:val="left" w:pos="360"/>
      </w:tabs>
      <w:spacing w:before="600" w:after="240" w:line="360" w:lineRule="exact"/>
    </w:pPr>
    <w:rPr>
      <w:rFonts w:ascii="New York" w:hAnsi="New York"/>
      <w:caps/>
      <w:color w:val="FF00FF"/>
      <w:sz w:val="36"/>
    </w:rPr>
  </w:style>
  <w:style w:type="paragraph" w:customStyle="1" w:styleId="H2">
    <w:name w:val="H2"/>
    <w:basedOn w:val="Normal"/>
    <w:uiPriority w:val="99"/>
    <w:rsid w:val="00133794"/>
    <w:pPr>
      <w:keepNext/>
      <w:keepLines/>
      <w:tabs>
        <w:tab w:val="left" w:pos="360"/>
      </w:tabs>
      <w:spacing w:before="360" w:after="120" w:line="320" w:lineRule="exact"/>
    </w:pPr>
    <w:rPr>
      <w:rFonts w:ascii="New York" w:hAnsi="New York"/>
      <w:color w:val="00FFFF"/>
      <w:sz w:val="30"/>
    </w:rPr>
  </w:style>
  <w:style w:type="paragraph" w:customStyle="1" w:styleId="CAN">
    <w:name w:val="CA/N"/>
    <w:basedOn w:val="Normal"/>
    <w:next w:val="Normal"/>
    <w:uiPriority w:val="99"/>
    <w:rsid w:val="00133794"/>
    <w:pPr>
      <w:keepLines/>
      <w:tabs>
        <w:tab w:val="left" w:pos="360"/>
      </w:tabs>
      <w:spacing w:line="260" w:lineRule="exact"/>
      <w:jc w:val="both"/>
    </w:pPr>
    <w:rPr>
      <w:rFonts w:ascii="New York" w:hAnsi="New York"/>
      <w:color w:val="FFFF00"/>
      <w:sz w:val="28"/>
    </w:rPr>
  </w:style>
  <w:style w:type="paragraph" w:customStyle="1" w:styleId="Sumtext">
    <w:name w:val="Sum text"/>
    <w:uiPriority w:val="99"/>
    <w:rsid w:val="00133794"/>
    <w:pPr>
      <w:spacing w:line="480" w:lineRule="auto"/>
      <w:jc w:val="both"/>
    </w:pPr>
    <w:rPr>
      <w:szCs w:val="20"/>
    </w:rPr>
  </w:style>
  <w:style w:type="paragraph" w:customStyle="1" w:styleId="Sumsubhead">
    <w:name w:val="Sum subhead"/>
    <w:uiPriority w:val="99"/>
    <w:rsid w:val="00133794"/>
    <w:pPr>
      <w:spacing w:line="480" w:lineRule="auto"/>
    </w:pPr>
    <w:rPr>
      <w:rFonts w:ascii="Arial" w:hAnsi="Arial"/>
      <w:b/>
      <w:szCs w:val="20"/>
    </w:rPr>
  </w:style>
  <w:style w:type="paragraph" w:customStyle="1" w:styleId="Objlist">
    <w:name w:val="Obj list"/>
    <w:uiPriority w:val="99"/>
    <w:rsid w:val="00133794"/>
    <w:pPr>
      <w:numPr>
        <w:numId w:val="16"/>
      </w:numPr>
      <w:tabs>
        <w:tab w:val="clear" w:pos="720"/>
      </w:tabs>
      <w:spacing w:line="480" w:lineRule="auto"/>
      <w:ind w:left="360"/>
    </w:pPr>
    <w:rPr>
      <w:szCs w:val="20"/>
    </w:rPr>
  </w:style>
  <w:style w:type="paragraph" w:customStyle="1" w:styleId="Text">
    <w:name w:val="Text"/>
    <w:uiPriority w:val="99"/>
    <w:rsid w:val="00133794"/>
    <w:pPr>
      <w:spacing w:line="480" w:lineRule="auto"/>
      <w:ind w:firstLine="360"/>
      <w:jc w:val="both"/>
    </w:pPr>
    <w:rPr>
      <w:spacing w:val="-2"/>
      <w:szCs w:val="20"/>
    </w:rPr>
  </w:style>
  <w:style w:type="paragraph" w:styleId="EndnoteText">
    <w:name w:val="endnote text"/>
    <w:basedOn w:val="Normal"/>
    <w:link w:val="EndnoteTextChar"/>
    <w:uiPriority w:val="99"/>
    <w:semiHidden/>
    <w:rsid w:val="00133794"/>
    <w:rPr>
      <w:rFonts w:ascii="Times New Roman" w:hAnsi="Times New Roman"/>
      <w:sz w:val="20"/>
    </w:rPr>
  </w:style>
  <w:style w:type="character" w:customStyle="1" w:styleId="EndnoteTextChar">
    <w:name w:val="Endnote Text Char"/>
    <w:basedOn w:val="DefaultParagraphFont"/>
    <w:link w:val="EndnoteText"/>
    <w:uiPriority w:val="99"/>
    <w:semiHidden/>
    <w:locked/>
    <w:rsid w:val="00133794"/>
    <w:rPr>
      <w:rFonts w:cs="Times New Roman"/>
      <w:lang w:val="en-US" w:eastAsia="en-US" w:bidi="ar-SA"/>
    </w:rPr>
  </w:style>
  <w:style w:type="character" w:styleId="EndnoteReference">
    <w:name w:val="endnote reference"/>
    <w:basedOn w:val="DefaultParagraphFont"/>
    <w:uiPriority w:val="99"/>
    <w:semiHidden/>
    <w:rsid w:val="00133794"/>
    <w:rPr>
      <w:rFonts w:cs="Times New Roman"/>
      <w:vertAlign w:val="superscript"/>
    </w:rPr>
  </w:style>
  <w:style w:type="paragraph" w:customStyle="1" w:styleId="Boxtext1">
    <w:name w:val="Box text1"/>
    <w:uiPriority w:val="99"/>
    <w:rsid w:val="00133794"/>
    <w:pPr>
      <w:spacing w:line="480" w:lineRule="auto"/>
      <w:jc w:val="both"/>
    </w:pPr>
    <w:rPr>
      <w:spacing w:val="2"/>
      <w:szCs w:val="20"/>
    </w:rPr>
  </w:style>
  <w:style w:type="paragraph" w:customStyle="1" w:styleId="Text1">
    <w:name w:val="Text1"/>
    <w:uiPriority w:val="99"/>
    <w:rsid w:val="00133794"/>
    <w:pPr>
      <w:spacing w:line="480" w:lineRule="auto"/>
      <w:jc w:val="both"/>
    </w:pPr>
    <w:rPr>
      <w:szCs w:val="20"/>
    </w:rPr>
  </w:style>
  <w:style w:type="paragraph" w:customStyle="1" w:styleId="Keyterm">
    <w:name w:val="Keyterm"/>
    <w:uiPriority w:val="99"/>
    <w:rsid w:val="00133794"/>
    <w:pPr>
      <w:spacing w:line="480" w:lineRule="auto"/>
    </w:pPr>
    <w:rPr>
      <w:szCs w:val="20"/>
    </w:rPr>
  </w:style>
  <w:style w:type="paragraph" w:customStyle="1" w:styleId="Introt">
    <w:name w:val="Intro t"/>
    <w:uiPriority w:val="99"/>
    <w:rsid w:val="00133794"/>
    <w:pPr>
      <w:spacing w:line="480" w:lineRule="auto"/>
      <w:ind w:firstLine="360"/>
      <w:jc w:val="both"/>
    </w:pPr>
    <w:rPr>
      <w:szCs w:val="20"/>
    </w:rPr>
  </w:style>
  <w:style w:type="paragraph" w:customStyle="1" w:styleId="Marg">
    <w:name w:val="Marg"/>
    <w:uiPriority w:val="99"/>
    <w:rsid w:val="00133794"/>
    <w:pPr>
      <w:spacing w:line="480" w:lineRule="auto"/>
    </w:pPr>
    <w:rPr>
      <w:szCs w:val="20"/>
    </w:rPr>
  </w:style>
  <w:style w:type="paragraph" w:customStyle="1" w:styleId="Revhead">
    <w:name w:val="Rev head"/>
    <w:uiPriority w:val="99"/>
    <w:rsid w:val="00133794"/>
    <w:pPr>
      <w:spacing w:line="480" w:lineRule="auto"/>
    </w:pPr>
    <w:rPr>
      <w:rFonts w:ascii="Arial" w:hAnsi="Arial"/>
      <w:b/>
      <w:sz w:val="28"/>
      <w:szCs w:val="20"/>
    </w:rPr>
  </w:style>
  <w:style w:type="paragraph" w:customStyle="1" w:styleId="msolistparagraph0">
    <w:name w:val="msolistparagraph"/>
    <w:basedOn w:val="Normal"/>
    <w:uiPriority w:val="99"/>
    <w:rsid w:val="00133794"/>
    <w:pPr>
      <w:spacing w:after="200"/>
      <w:ind w:left="720"/>
    </w:pPr>
    <w:rPr>
      <w:rFonts w:ascii="Arial" w:hAnsi="Arial"/>
    </w:rPr>
  </w:style>
  <w:style w:type="character" w:styleId="FollowedHyperlink">
    <w:name w:val="FollowedHyperlink"/>
    <w:basedOn w:val="DefaultParagraphFont"/>
    <w:uiPriority w:val="99"/>
    <w:semiHidden/>
    <w:rsid w:val="00133794"/>
    <w:rPr>
      <w:rFonts w:cs="Times New Roman"/>
      <w:color w:val="800080"/>
      <w:u w:val="single"/>
    </w:rPr>
  </w:style>
  <w:style w:type="paragraph" w:styleId="BalloonText">
    <w:name w:val="Balloon Text"/>
    <w:basedOn w:val="Normal"/>
    <w:link w:val="BalloonTextChar"/>
    <w:uiPriority w:val="99"/>
    <w:semiHidden/>
    <w:rsid w:val="00133794"/>
    <w:rPr>
      <w:rFonts w:ascii="Lucida Grande" w:hAnsi="Lucida Grande"/>
      <w:sz w:val="18"/>
      <w:szCs w:val="18"/>
    </w:rPr>
  </w:style>
  <w:style w:type="character" w:customStyle="1" w:styleId="BalloonTextChar">
    <w:name w:val="Balloon Text Char"/>
    <w:basedOn w:val="DefaultParagraphFont"/>
    <w:link w:val="BalloonText"/>
    <w:uiPriority w:val="99"/>
    <w:semiHidden/>
    <w:rsid w:val="007450B3"/>
    <w:rPr>
      <w:sz w:val="0"/>
      <w:szCs w:val="0"/>
    </w:rPr>
  </w:style>
  <w:style w:type="character" w:styleId="CommentReference">
    <w:name w:val="annotation reference"/>
    <w:basedOn w:val="DefaultParagraphFont"/>
    <w:uiPriority w:val="99"/>
    <w:semiHidden/>
    <w:rsid w:val="00133794"/>
    <w:rPr>
      <w:rFonts w:cs="Times New Roman"/>
      <w:sz w:val="18"/>
    </w:rPr>
  </w:style>
  <w:style w:type="paragraph" w:styleId="CommentText">
    <w:name w:val="annotation text"/>
    <w:basedOn w:val="Normal"/>
    <w:link w:val="CommentTextChar"/>
    <w:uiPriority w:val="99"/>
    <w:semiHidden/>
    <w:rsid w:val="00133794"/>
    <w:rPr>
      <w:szCs w:val="24"/>
    </w:rPr>
  </w:style>
  <w:style w:type="character" w:customStyle="1" w:styleId="CommentTextChar">
    <w:name w:val="Comment Text Char"/>
    <w:basedOn w:val="DefaultParagraphFont"/>
    <w:link w:val="CommentText"/>
    <w:uiPriority w:val="99"/>
    <w:semiHidden/>
    <w:rsid w:val="007450B3"/>
    <w:rPr>
      <w:rFonts w:ascii="Bookman Old Style" w:hAnsi="Bookman Old Style"/>
      <w:sz w:val="20"/>
      <w:szCs w:val="20"/>
    </w:rPr>
  </w:style>
  <w:style w:type="paragraph" w:styleId="CommentSubject">
    <w:name w:val="annotation subject"/>
    <w:basedOn w:val="CommentText"/>
    <w:next w:val="CommentText"/>
    <w:link w:val="CommentSubjectChar"/>
    <w:uiPriority w:val="99"/>
    <w:semiHidden/>
    <w:rsid w:val="00133794"/>
    <w:rPr>
      <w:szCs w:val="20"/>
    </w:rPr>
  </w:style>
  <w:style w:type="character" w:customStyle="1" w:styleId="CommentSubjectChar">
    <w:name w:val="Comment Subject Char"/>
    <w:basedOn w:val="CommentTextChar"/>
    <w:link w:val="CommentSubject"/>
    <w:uiPriority w:val="99"/>
    <w:semiHidden/>
    <w:rsid w:val="007450B3"/>
    <w:rPr>
      <w:rFonts w:ascii="Bookman Old Style" w:hAnsi="Bookman Old Style"/>
      <w:b/>
      <w:bCs/>
      <w:sz w:val="20"/>
      <w:szCs w:val="20"/>
    </w:rPr>
  </w:style>
  <w:style w:type="table" w:styleId="ColorfulList-Accent1">
    <w:name w:val="Colorful List Accent 1"/>
    <w:basedOn w:val="TableNormal"/>
    <w:uiPriority w:val="72"/>
    <w:rsid w:val="00B817B9"/>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vestor.jnj.com/strategic.cf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investors.target.com/phoenix.zhtml?c=65828&amp;p=irol-IR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57</Pages>
  <Words>10786</Words>
  <Characters>61486</Characters>
  <Application>Microsoft Office Word</Application>
  <DocSecurity>0</DocSecurity>
  <Lines>512</Lines>
  <Paragraphs>144</Paragraphs>
  <ScaleCrop>false</ScaleCrop>
  <HeadingPairs>
    <vt:vector size="2" baseType="variant">
      <vt:variant>
        <vt:lpstr>Title</vt:lpstr>
      </vt:variant>
      <vt:variant>
        <vt:i4>1</vt:i4>
      </vt:variant>
    </vt:vector>
  </HeadingPairs>
  <TitlesOfParts>
    <vt:vector size="1" baseType="lpstr">
      <vt:lpstr>In each CHAPTER of IM:</vt:lpstr>
    </vt:vector>
  </TitlesOfParts>
  <Company>home office</Company>
  <LinksUpToDate>false</LinksUpToDate>
  <CharactersWithSpaces>72128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each CHAPTER of IM:</dc:title>
  <dc:subject/>
  <dc:creator>Tom Thayer</dc:creator>
  <cp:keywords/>
  <dc:description/>
  <cp:lastModifiedBy>Kamins, Brian - Hoboken</cp:lastModifiedBy>
  <cp:revision>36</cp:revision>
  <cp:lastPrinted>2006-09-28T18:51:00Z</cp:lastPrinted>
  <dcterms:created xsi:type="dcterms:W3CDTF">2010-09-17T14:50:00Z</dcterms:created>
  <dcterms:modified xsi:type="dcterms:W3CDTF">2012-09-07T18:59:00Z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1099693528</vt:i4>
  </property>
  <property fmtid="{D5CDD505-2E9C-101B-9397-08002B2CF9AE}" pid="3" name="_NewReviewCycle">
    <vt:lpwstr/>
  </property>
  <property fmtid="{D5CDD505-2E9C-101B-9397-08002B2CF9AE}" pid="4" name="_EmailSubject">
    <vt:lpwstr>Instructor's Manual Follow Up </vt:lpwstr>
  </property>
  <property fmtid="{D5CDD505-2E9C-101B-9397-08002B2CF9AE}" pid="5" name="_AuthorEmail">
    <vt:lpwstr>emmcgee@wiley.com</vt:lpwstr>
  </property>
  <property fmtid="{D5CDD505-2E9C-101B-9397-08002B2CF9AE}" pid="6" name="_AuthorEmailDisplayName">
    <vt:lpwstr>McGee, Emily - Hoboken</vt:lpwstr>
  </property>
  <property fmtid="{D5CDD505-2E9C-101B-9397-08002B2CF9AE}" pid="7" name="_ReviewingToolsShownOnce">
    <vt:lpwstr/>
  </property>
</Properties>
</file>